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3FE" w:rsidRDefault="00BD13FE"/>
    <w:p w:rsidR="00BD13FE" w:rsidRDefault="00BD13FE"/>
    <w:p w:rsidR="00BD13FE" w:rsidRDefault="00BD13FE"/>
    <w:p w:rsidR="00BD13FE" w:rsidRDefault="00BD13FE"/>
    <w:p w:rsidR="006C1927" w:rsidRDefault="006C1927" w:rsidP="008459C7">
      <w:pPr>
        <w:jc w:val="center"/>
        <w:rPr>
          <w:b/>
          <w:smallCaps/>
          <w:sz w:val="32"/>
          <w:szCs w:val="32"/>
        </w:rPr>
      </w:pPr>
      <w:r>
        <w:rPr>
          <w:b/>
          <w:smallCaps/>
          <w:sz w:val="32"/>
          <w:szCs w:val="32"/>
        </w:rPr>
        <w:t>Vestry and Leadership Communications</w:t>
      </w:r>
    </w:p>
    <w:p w:rsidR="00945250" w:rsidRPr="006C1927" w:rsidRDefault="00945250" w:rsidP="008459C7">
      <w:pPr>
        <w:jc w:val="center"/>
        <w:rPr>
          <w:b/>
          <w:smallCaps/>
          <w:sz w:val="32"/>
          <w:szCs w:val="32"/>
        </w:rPr>
      </w:pPr>
      <w:r>
        <w:rPr>
          <w:b/>
          <w:smallCaps/>
          <w:sz w:val="32"/>
          <w:szCs w:val="32"/>
        </w:rPr>
        <w:t>for Your Annual Giving Campaign</w:t>
      </w:r>
    </w:p>
    <w:p w:rsidR="008459C7" w:rsidRDefault="008459C7" w:rsidP="008459C7">
      <w:pPr>
        <w:pStyle w:val="ListParagraph"/>
        <w:ind w:left="360"/>
      </w:pPr>
    </w:p>
    <w:p w:rsidR="008459C7" w:rsidRPr="006C1927" w:rsidRDefault="006C1927" w:rsidP="006C1927">
      <w:pPr>
        <w:spacing w:after="160"/>
        <w:ind w:left="360"/>
        <w:rPr>
          <w:rFonts w:ascii="Candara" w:hAnsi="Candara"/>
          <w:szCs w:val="24"/>
        </w:rPr>
      </w:pPr>
      <w:r w:rsidRPr="006C1927">
        <w:rPr>
          <w:rFonts w:ascii="Candara" w:hAnsi="Candara"/>
          <w:szCs w:val="24"/>
        </w:rPr>
        <w:t xml:space="preserve">   An essential element of a vibrant and engaging annual giving ministry is the full participation of your church’s leadership team. From your clergy to your vestry to other deeply invested ministry leaders, enthusiastic participation is pivotal.</w:t>
      </w:r>
    </w:p>
    <w:p w:rsidR="006C1927" w:rsidRPr="00F55325" w:rsidRDefault="006C1927" w:rsidP="006C1927">
      <w:pPr>
        <w:spacing w:after="160"/>
        <w:ind w:left="360"/>
        <w:rPr>
          <w:rFonts w:ascii="Candara" w:hAnsi="Candara"/>
          <w:szCs w:val="24"/>
        </w:rPr>
      </w:pPr>
      <w:r w:rsidRPr="00F55325">
        <w:rPr>
          <w:rFonts w:ascii="Candara" w:hAnsi="Candara"/>
          <w:szCs w:val="24"/>
        </w:rPr>
        <w:t xml:space="preserve">  In the last full paragraph of our “</w:t>
      </w:r>
      <w:r w:rsidR="00AA7029">
        <w:rPr>
          <w:rFonts w:ascii="Candara" w:hAnsi="Candara"/>
          <w:szCs w:val="24"/>
        </w:rPr>
        <w:t>All Hearts Open</w:t>
      </w:r>
      <w:r w:rsidRPr="00F55325">
        <w:rPr>
          <w:rFonts w:ascii="Candara" w:hAnsi="Candara"/>
          <w:szCs w:val="24"/>
        </w:rPr>
        <w:t>” pledge letters, we write:</w:t>
      </w:r>
    </w:p>
    <w:p w:rsidR="006C1927" w:rsidRPr="00F55325" w:rsidRDefault="003E16C8" w:rsidP="006C1927">
      <w:pPr>
        <w:spacing w:after="160"/>
        <w:ind w:left="720" w:right="576"/>
        <w:rPr>
          <w:rFonts w:ascii="Candara" w:hAnsi="Candara"/>
          <w:b/>
          <w:szCs w:val="24"/>
          <w:u w:val="single"/>
        </w:rPr>
      </w:pPr>
      <w:r>
        <w:rPr>
          <w:rFonts w:ascii="Candara" w:hAnsi="Candara" w:cs="Times New Roman"/>
          <w:szCs w:val="24"/>
        </w:rPr>
        <w:t xml:space="preserve">   </w:t>
      </w:r>
      <w:r w:rsidR="00AA7029">
        <w:rPr>
          <w:rFonts w:ascii="Candara" w:hAnsi="Candara" w:cs="Times New Roman"/>
          <w:szCs w:val="24"/>
        </w:rPr>
        <w:t>Enclosed is your 2018</w:t>
      </w:r>
      <w:r w:rsidR="001A1992" w:rsidRPr="00F55325">
        <w:rPr>
          <w:rFonts w:ascii="Candara" w:hAnsi="Candara" w:cs="Times New Roman"/>
          <w:szCs w:val="24"/>
        </w:rPr>
        <w:t xml:space="preserve"> pledge card. Between now and </w:t>
      </w:r>
      <w:r w:rsidR="001A1992" w:rsidRPr="00F55325">
        <w:rPr>
          <w:rFonts w:ascii="Candara" w:hAnsi="Candara" w:cs="Times New Roman"/>
          <w:color w:val="FF0000"/>
          <w:szCs w:val="24"/>
        </w:rPr>
        <w:t>Grace’s</w:t>
      </w:r>
      <w:r w:rsidR="001A1992" w:rsidRPr="00F55325">
        <w:rPr>
          <w:rFonts w:ascii="Candara" w:hAnsi="Candara" w:cs="Times New Roman"/>
          <w:szCs w:val="24"/>
        </w:rPr>
        <w:t xml:space="preserve"> </w:t>
      </w:r>
      <w:r w:rsidR="00AA7029">
        <w:rPr>
          <w:rFonts w:ascii="Candara" w:hAnsi="Candara" w:cs="Times New Roman"/>
          <w:szCs w:val="24"/>
        </w:rPr>
        <w:t>Celebration Sunday on November 5</w:t>
      </w:r>
      <w:r w:rsidR="001A1992" w:rsidRPr="00F55325">
        <w:rPr>
          <w:rFonts w:ascii="Candara" w:hAnsi="Candara" w:cs="Times New Roman"/>
          <w:szCs w:val="24"/>
          <w:vertAlign w:val="superscript"/>
        </w:rPr>
        <w:t>th</w:t>
      </w:r>
      <w:r w:rsidR="001A1992" w:rsidRPr="00F55325">
        <w:rPr>
          <w:rFonts w:ascii="Candara" w:hAnsi="Candara" w:cs="Times New Roman"/>
          <w:szCs w:val="24"/>
        </w:rPr>
        <w:t>, consider how you might in</w:t>
      </w:r>
      <w:r w:rsidR="00AA7029">
        <w:rPr>
          <w:rFonts w:ascii="Candara" w:hAnsi="Candara" w:cs="Times New Roman"/>
          <w:szCs w:val="24"/>
        </w:rPr>
        <w:t>creasingly imitate Jesus Christ</w:t>
      </w:r>
      <w:r w:rsidR="001A1992" w:rsidRPr="00F55325">
        <w:rPr>
          <w:rFonts w:ascii="Candara" w:hAnsi="Candara" w:cs="Times New Roman"/>
          <w:szCs w:val="24"/>
        </w:rPr>
        <w:t xml:space="preserve"> and </w:t>
      </w:r>
      <w:r w:rsidR="00AA7029">
        <w:rPr>
          <w:rFonts w:ascii="Candara" w:hAnsi="Candara" w:cs="Times New Roman"/>
          <w:szCs w:val="24"/>
        </w:rPr>
        <w:t>open your heart to God, to yourself and the gifts God has given you, and to others with</w:t>
      </w:r>
      <w:r w:rsidR="001A1992" w:rsidRPr="00F55325">
        <w:rPr>
          <w:rFonts w:ascii="Candara" w:hAnsi="Candara" w:cs="Times New Roman"/>
          <w:szCs w:val="24"/>
        </w:rPr>
        <w:t xml:space="preserve"> greater intent. </w:t>
      </w:r>
      <w:r w:rsidR="001A1992" w:rsidRPr="00F55325">
        <w:rPr>
          <w:rFonts w:ascii="Candara" w:hAnsi="Candara" w:cs="Times New Roman"/>
          <w:b/>
          <w:szCs w:val="24"/>
        </w:rPr>
        <w:t xml:space="preserve">The vestry and other ministry leaders at </w:t>
      </w:r>
      <w:r w:rsidR="001A1992" w:rsidRPr="00F55325">
        <w:rPr>
          <w:rFonts w:ascii="Candara" w:hAnsi="Candara" w:cs="Times New Roman"/>
          <w:b/>
          <w:color w:val="FF0000"/>
          <w:szCs w:val="24"/>
        </w:rPr>
        <w:t>Grace</w:t>
      </w:r>
      <w:r w:rsidR="001A1992" w:rsidRPr="00F55325">
        <w:rPr>
          <w:rFonts w:ascii="Candara" w:hAnsi="Candara" w:cs="Times New Roman"/>
          <w:b/>
          <w:szCs w:val="24"/>
        </w:rPr>
        <w:t xml:space="preserve"> have already committed not to take their pledge amount from</w:t>
      </w:r>
      <w:r w:rsidR="00AA7029">
        <w:rPr>
          <w:rFonts w:ascii="Candara" w:hAnsi="Candara" w:cs="Times New Roman"/>
          <w:b/>
          <w:szCs w:val="24"/>
        </w:rPr>
        <w:t xml:space="preserve"> last year and simply write 2017’s figure on 2018</w:t>
      </w:r>
      <w:r w:rsidR="001A1992" w:rsidRPr="00F55325">
        <w:rPr>
          <w:rFonts w:ascii="Candara" w:hAnsi="Candara" w:cs="Times New Roman"/>
          <w:b/>
          <w:szCs w:val="24"/>
        </w:rPr>
        <w:t xml:space="preserve">’s pledge cards. Instead, they have each prayerfully committed, as evidenced in the </w:t>
      </w:r>
      <w:r w:rsidR="001A1992" w:rsidRPr="00F55325">
        <w:rPr>
          <w:rFonts w:ascii="Candara" w:hAnsi="Candara" w:cs="Times New Roman"/>
          <w:b/>
          <w:color w:val="FF0000"/>
          <w:szCs w:val="24"/>
        </w:rPr>
        <w:t>vestry letter to the church</w:t>
      </w:r>
      <w:r w:rsidR="001A1992" w:rsidRPr="00F55325">
        <w:rPr>
          <w:rFonts w:ascii="Candara" w:hAnsi="Candara" w:cs="Times New Roman"/>
          <w:b/>
          <w:szCs w:val="24"/>
        </w:rPr>
        <w:t xml:space="preserve">, to tithe or give proportionally. Please follow their lead as you discern how God is calling you to </w:t>
      </w:r>
      <w:r w:rsidR="00AA7029">
        <w:rPr>
          <w:rFonts w:ascii="Candara" w:hAnsi="Candara" w:cs="Times New Roman"/>
          <w:b/>
          <w:szCs w:val="24"/>
        </w:rPr>
        <w:t>open your heart</w:t>
      </w:r>
      <w:r w:rsidR="001A1992" w:rsidRPr="00F55325">
        <w:rPr>
          <w:rFonts w:ascii="Candara" w:hAnsi="Candara" w:cs="Times New Roman"/>
          <w:b/>
          <w:szCs w:val="24"/>
        </w:rPr>
        <w:t xml:space="preserve"> more broadly into the generous </w:t>
      </w:r>
      <w:r w:rsidR="00AA7029">
        <w:rPr>
          <w:rFonts w:ascii="Candara" w:hAnsi="Candara" w:cs="Times New Roman"/>
          <w:b/>
          <w:szCs w:val="24"/>
        </w:rPr>
        <w:t>life</w:t>
      </w:r>
      <w:r w:rsidR="001A1992" w:rsidRPr="00F55325">
        <w:rPr>
          <w:rFonts w:ascii="Candara" w:hAnsi="Candara" w:cs="Times New Roman"/>
          <w:b/>
          <w:szCs w:val="24"/>
        </w:rPr>
        <w:t xml:space="preserve"> God gives </w:t>
      </w:r>
      <w:r w:rsidR="00AA7029">
        <w:rPr>
          <w:rFonts w:ascii="Candara" w:hAnsi="Candara" w:cs="Times New Roman"/>
          <w:b/>
          <w:szCs w:val="24"/>
        </w:rPr>
        <w:t xml:space="preserve">to </w:t>
      </w:r>
      <w:r w:rsidR="001A1992" w:rsidRPr="00F55325">
        <w:rPr>
          <w:rFonts w:ascii="Candara" w:hAnsi="Candara" w:cs="Times New Roman"/>
          <w:b/>
          <w:szCs w:val="24"/>
        </w:rPr>
        <w:t>others through us. Join us in this commitment.</w:t>
      </w:r>
    </w:p>
    <w:p w:rsidR="006C1927" w:rsidRDefault="006C1927" w:rsidP="006C1927">
      <w:pPr>
        <w:spacing w:after="160"/>
        <w:ind w:left="360"/>
        <w:rPr>
          <w:rFonts w:ascii="Candara" w:hAnsi="Candara"/>
          <w:szCs w:val="24"/>
        </w:rPr>
      </w:pPr>
      <w:r w:rsidRPr="00F55325">
        <w:rPr>
          <w:rFonts w:ascii="Candara" w:hAnsi="Candara"/>
          <w:szCs w:val="24"/>
        </w:rPr>
        <w:t xml:space="preserve">   Making </w:t>
      </w:r>
      <w:r w:rsidR="006731A8" w:rsidRPr="00F55325">
        <w:rPr>
          <w:rFonts w:ascii="Candara" w:hAnsi="Candara"/>
          <w:szCs w:val="24"/>
        </w:rPr>
        <w:t>the above</w:t>
      </w:r>
      <w:r w:rsidRPr="00F55325">
        <w:rPr>
          <w:rFonts w:ascii="Candara" w:hAnsi="Candara"/>
          <w:szCs w:val="24"/>
        </w:rPr>
        <w:t xml:space="preserve"> statement in your pledge letters is important to demonstrate the responsibility and example that your</w:t>
      </w:r>
      <w:r w:rsidR="0017654B">
        <w:rPr>
          <w:rFonts w:ascii="Candara" w:hAnsi="Candara"/>
          <w:szCs w:val="24"/>
        </w:rPr>
        <w:t xml:space="preserve"> church’s</w:t>
      </w:r>
      <w:r w:rsidRPr="00F55325">
        <w:rPr>
          <w:rFonts w:ascii="Candara" w:hAnsi="Candara"/>
          <w:szCs w:val="24"/>
        </w:rPr>
        <w:t xml:space="preserve"> leaders offer in their commitment to</w:t>
      </w:r>
      <w:r>
        <w:rPr>
          <w:rFonts w:ascii="Candara" w:hAnsi="Candara"/>
          <w:szCs w:val="24"/>
        </w:rPr>
        <w:t xml:space="preserve"> God. And it takes planning. Here are a few ideas</w:t>
      </w:r>
      <w:r w:rsidR="00C17EC3">
        <w:rPr>
          <w:rFonts w:ascii="Candara" w:hAnsi="Candara"/>
          <w:szCs w:val="24"/>
        </w:rPr>
        <w:t>:</w:t>
      </w:r>
    </w:p>
    <w:p w:rsidR="006C1927" w:rsidRDefault="006C1927" w:rsidP="006C1927">
      <w:pPr>
        <w:pStyle w:val="ListParagraph"/>
        <w:numPr>
          <w:ilvl w:val="0"/>
          <w:numId w:val="3"/>
        </w:numPr>
        <w:spacing w:after="160"/>
        <w:rPr>
          <w:rFonts w:ascii="Candara" w:hAnsi="Candara"/>
          <w:szCs w:val="24"/>
        </w:rPr>
      </w:pPr>
      <w:r>
        <w:rPr>
          <w:rFonts w:ascii="Candara" w:hAnsi="Candara"/>
          <w:szCs w:val="24"/>
        </w:rPr>
        <w:t xml:space="preserve">Distribute pledge cards to your vestry, clergy and other designated leaders you identify in </w:t>
      </w:r>
      <w:r w:rsidRPr="006C1927">
        <w:rPr>
          <w:rFonts w:ascii="Candara" w:hAnsi="Candara"/>
          <w:szCs w:val="24"/>
          <w:u w:val="single"/>
        </w:rPr>
        <w:t>July</w:t>
      </w:r>
      <w:r>
        <w:rPr>
          <w:rFonts w:ascii="Candara" w:hAnsi="Candara"/>
          <w:szCs w:val="24"/>
        </w:rPr>
        <w:t xml:space="preserve">. </w:t>
      </w:r>
    </w:p>
    <w:p w:rsidR="006C1927" w:rsidRDefault="006C1927" w:rsidP="006C1927">
      <w:pPr>
        <w:pStyle w:val="ListParagraph"/>
        <w:numPr>
          <w:ilvl w:val="1"/>
          <w:numId w:val="3"/>
        </w:numPr>
        <w:spacing w:after="160"/>
        <w:rPr>
          <w:rFonts w:ascii="Candara" w:hAnsi="Candara"/>
          <w:szCs w:val="24"/>
        </w:rPr>
      </w:pPr>
      <w:r>
        <w:rPr>
          <w:rFonts w:ascii="Candara" w:hAnsi="Candara"/>
          <w:szCs w:val="24"/>
        </w:rPr>
        <w:t>Describe the emphasis on leadership example</w:t>
      </w:r>
      <w:r w:rsidR="00C17EC3">
        <w:rPr>
          <w:rFonts w:ascii="Candara" w:hAnsi="Candara"/>
          <w:szCs w:val="24"/>
        </w:rPr>
        <w:t>s</w:t>
      </w:r>
      <w:r>
        <w:rPr>
          <w:rFonts w:ascii="Candara" w:hAnsi="Candara"/>
          <w:szCs w:val="24"/>
        </w:rPr>
        <w:t xml:space="preserve"> and allow time for conversation. </w:t>
      </w:r>
    </w:p>
    <w:p w:rsidR="006C1927" w:rsidRDefault="006C1927" w:rsidP="006C1927">
      <w:pPr>
        <w:pStyle w:val="ListParagraph"/>
        <w:numPr>
          <w:ilvl w:val="1"/>
          <w:numId w:val="3"/>
        </w:numPr>
        <w:spacing w:after="160"/>
        <w:rPr>
          <w:rFonts w:ascii="Candara" w:hAnsi="Candara"/>
          <w:szCs w:val="24"/>
        </w:rPr>
      </w:pPr>
      <w:r>
        <w:rPr>
          <w:rFonts w:ascii="Candara" w:hAnsi="Candara"/>
          <w:szCs w:val="24"/>
        </w:rPr>
        <w:t xml:space="preserve">Request that </w:t>
      </w:r>
      <w:r w:rsidR="00C17EC3">
        <w:rPr>
          <w:rFonts w:ascii="Candara" w:hAnsi="Candara"/>
          <w:szCs w:val="24"/>
        </w:rPr>
        <w:t>the pledge cards</w:t>
      </w:r>
      <w:r>
        <w:rPr>
          <w:rFonts w:ascii="Candara" w:hAnsi="Candara"/>
          <w:szCs w:val="24"/>
        </w:rPr>
        <w:t xml:space="preserve"> be returned in </w:t>
      </w:r>
      <w:r w:rsidRPr="006C1927">
        <w:rPr>
          <w:rFonts w:ascii="Candara" w:hAnsi="Candara"/>
          <w:szCs w:val="24"/>
          <w:u w:val="single"/>
        </w:rPr>
        <w:t>August</w:t>
      </w:r>
      <w:r>
        <w:rPr>
          <w:rFonts w:ascii="Candara" w:hAnsi="Candara"/>
          <w:szCs w:val="24"/>
        </w:rPr>
        <w:t xml:space="preserve">. </w:t>
      </w:r>
    </w:p>
    <w:p w:rsidR="006C1927" w:rsidRDefault="006C1927" w:rsidP="006C1927">
      <w:pPr>
        <w:pStyle w:val="ListParagraph"/>
        <w:numPr>
          <w:ilvl w:val="1"/>
          <w:numId w:val="3"/>
        </w:numPr>
        <w:spacing w:after="160"/>
        <w:rPr>
          <w:rFonts w:ascii="Candara" w:hAnsi="Candara"/>
          <w:szCs w:val="24"/>
        </w:rPr>
      </w:pPr>
      <w:r>
        <w:rPr>
          <w:rFonts w:ascii="Candara" w:hAnsi="Candara"/>
          <w:szCs w:val="24"/>
        </w:rPr>
        <w:t xml:space="preserve">Plan your communications around leadership giving in </w:t>
      </w:r>
      <w:r w:rsidRPr="006C1927">
        <w:rPr>
          <w:rFonts w:ascii="Candara" w:hAnsi="Candara"/>
          <w:szCs w:val="24"/>
          <w:u w:val="single"/>
        </w:rPr>
        <w:t>September</w:t>
      </w:r>
      <w:r>
        <w:rPr>
          <w:rFonts w:ascii="Candara" w:hAnsi="Candara"/>
          <w:szCs w:val="24"/>
        </w:rPr>
        <w:t xml:space="preserve">. </w:t>
      </w:r>
    </w:p>
    <w:p w:rsidR="006C1927" w:rsidRDefault="006C1927" w:rsidP="006C1927">
      <w:pPr>
        <w:pStyle w:val="ListParagraph"/>
        <w:numPr>
          <w:ilvl w:val="1"/>
          <w:numId w:val="3"/>
        </w:numPr>
        <w:spacing w:after="160"/>
        <w:rPr>
          <w:rFonts w:ascii="Candara" w:hAnsi="Candara"/>
          <w:szCs w:val="24"/>
        </w:rPr>
      </w:pPr>
      <w:r>
        <w:rPr>
          <w:rFonts w:ascii="Candara" w:hAnsi="Candara"/>
          <w:szCs w:val="24"/>
        </w:rPr>
        <w:t xml:space="preserve">Begin leadership communications at your </w:t>
      </w:r>
      <w:r w:rsidRPr="006C1927">
        <w:rPr>
          <w:rFonts w:ascii="Candara" w:hAnsi="Candara"/>
          <w:szCs w:val="24"/>
          <w:u w:val="single"/>
        </w:rPr>
        <w:t>kick-off</w:t>
      </w:r>
      <w:r>
        <w:rPr>
          <w:rFonts w:ascii="Candara" w:hAnsi="Candara"/>
          <w:szCs w:val="24"/>
        </w:rPr>
        <w:t xml:space="preserve">, and continue to evangelize your leaders’ commitments throughout the campaign, with particular emphasis </w:t>
      </w:r>
      <w:ins w:id="0" w:author="Stephanie Higgins" w:date="2017-06-01T11:17:00Z">
        <w:r w:rsidR="00471D3F">
          <w:rPr>
            <w:rFonts w:ascii="Candara" w:hAnsi="Candara"/>
            <w:szCs w:val="24"/>
          </w:rPr>
          <w:t xml:space="preserve">in </w:t>
        </w:r>
      </w:ins>
      <w:r>
        <w:rPr>
          <w:rFonts w:ascii="Candara" w:hAnsi="Candara"/>
          <w:szCs w:val="24"/>
        </w:rPr>
        <w:t>the first two weeks and the final two weeks.</w:t>
      </w:r>
    </w:p>
    <w:p w:rsidR="008644AD" w:rsidRPr="008644AD" w:rsidRDefault="008644AD" w:rsidP="008644AD">
      <w:pPr>
        <w:pStyle w:val="ListParagraph"/>
        <w:spacing w:after="160"/>
        <w:ind w:left="1800"/>
        <w:rPr>
          <w:rFonts w:ascii="Candara" w:hAnsi="Candara"/>
          <w:sz w:val="16"/>
          <w:szCs w:val="16"/>
        </w:rPr>
      </w:pPr>
    </w:p>
    <w:p w:rsidR="006C1927" w:rsidRDefault="006C1927" w:rsidP="006C1927">
      <w:pPr>
        <w:pStyle w:val="ListParagraph"/>
        <w:numPr>
          <w:ilvl w:val="0"/>
          <w:numId w:val="3"/>
        </w:numPr>
        <w:spacing w:after="160"/>
        <w:rPr>
          <w:rFonts w:ascii="Candara" w:hAnsi="Candara"/>
          <w:szCs w:val="24"/>
        </w:rPr>
      </w:pPr>
      <w:r>
        <w:rPr>
          <w:rFonts w:ascii="Candara" w:hAnsi="Candara"/>
          <w:szCs w:val="24"/>
        </w:rPr>
        <w:t>If your vestry signs a Vestry Statement on Giving, confirm that all members have indeed signed it. Use this statement as part of your messaging.</w:t>
      </w:r>
    </w:p>
    <w:p w:rsidR="00861BE6" w:rsidRDefault="0026187D" w:rsidP="0017654B">
      <w:pPr>
        <w:pStyle w:val="ListParagraph"/>
        <w:numPr>
          <w:ilvl w:val="1"/>
          <w:numId w:val="3"/>
        </w:numPr>
        <w:spacing w:after="160"/>
        <w:rPr>
          <w:rFonts w:ascii="Candara" w:hAnsi="Candara"/>
          <w:szCs w:val="24"/>
        </w:rPr>
      </w:pPr>
      <w:r>
        <w:rPr>
          <w:rFonts w:ascii="Candara" w:hAnsi="Candara"/>
          <w:szCs w:val="24"/>
        </w:rPr>
        <w:t xml:space="preserve">If your vestry does not have a current Vestry Statement on Giving, </w:t>
      </w:r>
      <w:hyperlink r:id="rId8" w:history="1">
        <w:r w:rsidRPr="0026187D">
          <w:rPr>
            <w:rStyle w:val="Hyperlink"/>
            <w:rFonts w:ascii="Candara" w:hAnsi="Candara"/>
            <w:szCs w:val="24"/>
          </w:rPr>
          <w:t>this article</w:t>
        </w:r>
      </w:hyperlink>
      <w:r>
        <w:rPr>
          <w:rFonts w:ascii="Candara" w:hAnsi="Candara"/>
          <w:szCs w:val="24"/>
        </w:rPr>
        <w:t>, “Creating a Culture of Giving” by Angela Emerson, found on the Episcopal Church Foundation Vital Practices website is a great place to start.</w:t>
      </w:r>
      <w:r w:rsidR="0017654B">
        <w:rPr>
          <w:rFonts w:ascii="Candara" w:hAnsi="Candara"/>
          <w:szCs w:val="24"/>
        </w:rPr>
        <w:t xml:space="preserve"> (</w:t>
      </w:r>
      <w:hyperlink r:id="rId9" w:history="1">
        <w:r w:rsidR="0017654B" w:rsidRPr="005D6E89">
          <w:rPr>
            <w:rStyle w:val="Hyperlink"/>
            <w:rFonts w:ascii="Candara" w:hAnsi="Candara"/>
            <w:szCs w:val="24"/>
          </w:rPr>
          <w:t>http://www.ecfvp.org/blogs/974/creating-a-culture-of-giving</w:t>
        </w:r>
      </w:hyperlink>
      <w:r w:rsidR="0017654B">
        <w:rPr>
          <w:rFonts w:ascii="Candara" w:hAnsi="Candara"/>
          <w:szCs w:val="24"/>
        </w:rPr>
        <w:t xml:space="preserve">) </w:t>
      </w:r>
    </w:p>
    <w:p w:rsidR="0026187D" w:rsidRPr="00861BE6" w:rsidRDefault="0026187D" w:rsidP="00861BE6">
      <w:pPr>
        <w:pStyle w:val="ListParagraph"/>
        <w:numPr>
          <w:ilvl w:val="1"/>
          <w:numId w:val="3"/>
        </w:numPr>
        <w:spacing w:after="160"/>
        <w:rPr>
          <w:rFonts w:ascii="Candara" w:hAnsi="Candara"/>
          <w:szCs w:val="24"/>
        </w:rPr>
      </w:pPr>
      <w:r w:rsidRPr="00861BE6">
        <w:rPr>
          <w:rFonts w:ascii="Candara" w:hAnsi="Candara"/>
          <w:szCs w:val="24"/>
        </w:rPr>
        <w:t>A sample ves</w:t>
      </w:r>
      <w:r w:rsidR="00945250" w:rsidRPr="00861BE6">
        <w:rPr>
          <w:rFonts w:ascii="Candara" w:hAnsi="Candara"/>
          <w:szCs w:val="24"/>
        </w:rPr>
        <w:t>try statement on giving from a Diocese of Virginia</w:t>
      </w:r>
      <w:r w:rsidRPr="00861BE6">
        <w:rPr>
          <w:rFonts w:ascii="Candara" w:hAnsi="Candara"/>
          <w:szCs w:val="24"/>
        </w:rPr>
        <w:t xml:space="preserve"> church is:</w:t>
      </w:r>
    </w:p>
    <w:p w:rsidR="008A1BD2" w:rsidRDefault="008A1BD2" w:rsidP="00C17EC3">
      <w:pPr>
        <w:tabs>
          <w:tab w:val="left" w:pos="8640"/>
          <w:tab w:val="left" w:pos="8730"/>
        </w:tabs>
        <w:ind w:left="1440" w:right="576"/>
        <w:rPr>
          <w:rFonts w:ascii="Candara" w:hAnsi="Candara"/>
          <w:szCs w:val="24"/>
        </w:rPr>
      </w:pPr>
    </w:p>
    <w:p w:rsidR="008A1BD2" w:rsidRDefault="008A1BD2" w:rsidP="00C17EC3">
      <w:pPr>
        <w:tabs>
          <w:tab w:val="left" w:pos="8640"/>
          <w:tab w:val="left" w:pos="8730"/>
        </w:tabs>
        <w:ind w:left="1440" w:right="576"/>
        <w:rPr>
          <w:rFonts w:ascii="Candara" w:hAnsi="Candara"/>
          <w:szCs w:val="24"/>
        </w:rPr>
      </w:pPr>
    </w:p>
    <w:p w:rsidR="008A1BD2" w:rsidRDefault="008A1BD2" w:rsidP="00C17EC3">
      <w:pPr>
        <w:tabs>
          <w:tab w:val="left" w:pos="8640"/>
          <w:tab w:val="left" w:pos="8730"/>
        </w:tabs>
        <w:ind w:left="1440" w:right="576"/>
        <w:rPr>
          <w:rFonts w:ascii="Candara" w:hAnsi="Candara"/>
          <w:szCs w:val="24"/>
        </w:rPr>
      </w:pPr>
    </w:p>
    <w:p w:rsidR="008A1BD2" w:rsidRDefault="008A1BD2" w:rsidP="00C17EC3">
      <w:pPr>
        <w:tabs>
          <w:tab w:val="left" w:pos="8640"/>
          <w:tab w:val="left" w:pos="8730"/>
        </w:tabs>
        <w:ind w:left="1440" w:right="576"/>
        <w:rPr>
          <w:rFonts w:ascii="Candara" w:hAnsi="Candara"/>
          <w:szCs w:val="24"/>
        </w:rPr>
      </w:pPr>
    </w:p>
    <w:p w:rsidR="008A1BD2" w:rsidRDefault="008A1BD2" w:rsidP="00C17EC3">
      <w:pPr>
        <w:tabs>
          <w:tab w:val="left" w:pos="8640"/>
          <w:tab w:val="left" w:pos="8730"/>
        </w:tabs>
        <w:ind w:left="1440" w:right="576"/>
        <w:rPr>
          <w:rFonts w:ascii="Candara" w:hAnsi="Candara"/>
          <w:szCs w:val="24"/>
        </w:rPr>
      </w:pPr>
    </w:p>
    <w:p w:rsidR="0026187D" w:rsidRDefault="0026187D" w:rsidP="008A1BD2">
      <w:pPr>
        <w:tabs>
          <w:tab w:val="left" w:pos="8640"/>
          <w:tab w:val="left" w:pos="8730"/>
        </w:tabs>
        <w:spacing w:after="160"/>
        <w:ind w:left="1440" w:right="576"/>
        <w:rPr>
          <w:rFonts w:ascii="Candara" w:hAnsi="Candara"/>
          <w:szCs w:val="24"/>
        </w:rPr>
      </w:pPr>
      <w:r w:rsidRPr="0026187D">
        <w:rPr>
          <w:rFonts w:ascii="Candara" w:hAnsi="Candara"/>
          <w:szCs w:val="24"/>
        </w:rPr>
        <w:t>We, the Christ Church Vestry, call on ourselves</w:t>
      </w:r>
      <w:r>
        <w:rPr>
          <w:rFonts w:ascii="Candara" w:hAnsi="Candara"/>
          <w:szCs w:val="24"/>
        </w:rPr>
        <w:t xml:space="preserve"> and our fellow parishioners by </w:t>
      </w:r>
      <w:r w:rsidRPr="0026187D">
        <w:rPr>
          <w:rFonts w:ascii="Candara" w:hAnsi="Candara"/>
          <w:szCs w:val="24"/>
        </w:rPr>
        <w:t>our example to witness that stewardship to Go</w:t>
      </w:r>
      <w:r>
        <w:rPr>
          <w:rFonts w:ascii="Candara" w:hAnsi="Candara"/>
          <w:szCs w:val="24"/>
        </w:rPr>
        <w:t xml:space="preserve">d is an acknowledgement that we </w:t>
      </w:r>
      <w:r w:rsidRPr="0026187D">
        <w:rPr>
          <w:rFonts w:ascii="Candara" w:hAnsi="Candara"/>
          <w:szCs w:val="24"/>
        </w:rPr>
        <w:t xml:space="preserve">are most blessed by God’s gifts, and we joyfully </w:t>
      </w:r>
      <w:r>
        <w:rPr>
          <w:rFonts w:ascii="Candara" w:hAnsi="Candara"/>
          <w:szCs w:val="24"/>
        </w:rPr>
        <w:t xml:space="preserve">want to give back for God’s use </w:t>
      </w:r>
      <w:r w:rsidRPr="0026187D">
        <w:rPr>
          <w:rFonts w:ascii="Candara" w:hAnsi="Candara"/>
          <w:szCs w:val="24"/>
        </w:rPr>
        <w:t>a portion of our time, talent, and treasure.</w:t>
      </w:r>
    </w:p>
    <w:p w:rsidR="0026187D" w:rsidRPr="0026187D" w:rsidRDefault="0026187D" w:rsidP="008A1BD2">
      <w:pPr>
        <w:tabs>
          <w:tab w:val="left" w:pos="8640"/>
          <w:tab w:val="left" w:pos="8730"/>
        </w:tabs>
        <w:spacing w:after="160"/>
        <w:ind w:left="1440" w:right="576"/>
        <w:rPr>
          <w:rFonts w:ascii="Candara" w:hAnsi="Candara"/>
          <w:szCs w:val="24"/>
        </w:rPr>
      </w:pPr>
      <w:r w:rsidRPr="0026187D">
        <w:rPr>
          <w:rFonts w:ascii="Candara" w:hAnsi="Candara"/>
          <w:szCs w:val="24"/>
        </w:rPr>
        <w:t>We acknowledge the requirement of Canon 12 of the Diocese</w:t>
      </w:r>
      <w:r>
        <w:rPr>
          <w:rFonts w:ascii="Candara" w:hAnsi="Candara"/>
          <w:szCs w:val="24"/>
        </w:rPr>
        <w:t xml:space="preserve"> of Virginia that </w:t>
      </w:r>
      <w:r w:rsidRPr="0026187D">
        <w:rPr>
          <w:rFonts w:ascii="Candara" w:hAnsi="Candara"/>
          <w:szCs w:val="24"/>
        </w:rPr>
        <w:t>vestry members “shall support the p</w:t>
      </w:r>
      <w:r>
        <w:rPr>
          <w:rFonts w:ascii="Candara" w:hAnsi="Candara"/>
          <w:szCs w:val="24"/>
        </w:rPr>
        <w:t xml:space="preserve">rograms of the Church through a commitment to service and </w:t>
      </w:r>
      <w:r w:rsidRPr="0026187D">
        <w:rPr>
          <w:rFonts w:ascii="Candara" w:hAnsi="Candara"/>
          <w:szCs w:val="24"/>
        </w:rPr>
        <w:t>biblically-based standa</w:t>
      </w:r>
      <w:r>
        <w:rPr>
          <w:rFonts w:ascii="Candara" w:hAnsi="Candara"/>
          <w:szCs w:val="24"/>
        </w:rPr>
        <w:t xml:space="preserve">rd of proportional giving. Each </w:t>
      </w:r>
      <w:r w:rsidRPr="0026187D">
        <w:rPr>
          <w:rFonts w:ascii="Candara" w:hAnsi="Candara"/>
          <w:szCs w:val="24"/>
        </w:rPr>
        <w:t>vestry member shall also continuous</w:t>
      </w:r>
      <w:r>
        <w:rPr>
          <w:rFonts w:ascii="Candara" w:hAnsi="Candara"/>
          <w:szCs w:val="24"/>
        </w:rPr>
        <w:t xml:space="preserve">ly encourage the members of the </w:t>
      </w:r>
      <w:r w:rsidRPr="0026187D">
        <w:rPr>
          <w:rFonts w:ascii="Candara" w:hAnsi="Candara"/>
          <w:szCs w:val="24"/>
        </w:rPr>
        <w:t>congregation to support the programs of th</w:t>
      </w:r>
      <w:r>
        <w:rPr>
          <w:rFonts w:ascii="Candara" w:hAnsi="Candara"/>
          <w:szCs w:val="24"/>
        </w:rPr>
        <w:t xml:space="preserve">e Church and to give generously </w:t>
      </w:r>
      <w:r w:rsidRPr="0026187D">
        <w:rPr>
          <w:rFonts w:ascii="Candara" w:hAnsi="Candara"/>
          <w:szCs w:val="24"/>
        </w:rPr>
        <w:t>towards the support of those programs…”</w:t>
      </w:r>
    </w:p>
    <w:p w:rsidR="0026187D" w:rsidRPr="0026187D" w:rsidRDefault="0026187D" w:rsidP="0026187D">
      <w:pPr>
        <w:tabs>
          <w:tab w:val="left" w:pos="8640"/>
          <w:tab w:val="left" w:pos="8730"/>
        </w:tabs>
        <w:spacing w:after="160"/>
        <w:ind w:left="1440" w:right="576"/>
        <w:rPr>
          <w:rFonts w:ascii="Candara" w:hAnsi="Candara"/>
          <w:szCs w:val="24"/>
        </w:rPr>
      </w:pPr>
      <w:r w:rsidRPr="0026187D">
        <w:rPr>
          <w:rFonts w:ascii="Candara" w:hAnsi="Candara"/>
          <w:szCs w:val="24"/>
        </w:rPr>
        <w:t>We have each resolved to work toward proportio</w:t>
      </w:r>
      <w:r>
        <w:rPr>
          <w:rFonts w:ascii="Candara" w:hAnsi="Candara"/>
          <w:szCs w:val="24"/>
        </w:rPr>
        <w:t xml:space="preserve">nal giving to the Church and to </w:t>
      </w:r>
      <w:r w:rsidRPr="0026187D">
        <w:rPr>
          <w:rFonts w:ascii="Candara" w:hAnsi="Candara"/>
          <w:szCs w:val="24"/>
        </w:rPr>
        <w:t>others, recognizing that The Episcopal Church has</w:t>
      </w:r>
      <w:r>
        <w:rPr>
          <w:rFonts w:ascii="Candara" w:hAnsi="Candara"/>
          <w:szCs w:val="24"/>
        </w:rPr>
        <w:t xml:space="preserve"> established the Biblical Tithe </w:t>
      </w:r>
      <w:r w:rsidRPr="0026187D">
        <w:rPr>
          <w:rFonts w:ascii="Candara" w:hAnsi="Candara"/>
          <w:szCs w:val="24"/>
        </w:rPr>
        <w:t xml:space="preserve">as the minimum standard to be attained. We urge </w:t>
      </w:r>
      <w:r>
        <w:rPr>
          <w:rFonts w:ascii="Candara" w:hAnsi="Candara"/>
          <w:szCs w:val="24"/>
        </w:rPr>
        <w:t xml:space="preserve">your prayerful consideration of </w:t>
      </w:r>
      <w:r w:rsidRPr="0026187D">
        <w:rPr>
          <w:rFonts w:ascii="Candara" w:hAnsi="Candara"/>
          <w:szCs w:val="24"/>
        </w:rPr>
        <w:t>joining us in this commitment to our Lord and Savior, Jesus Christ.</w:t>
      </w:r>
    </w:p>
    <w:p w:rsidR="006C1927" w:rsidRPr="0026187D" w:rsidRDefault="0026187D" w:rsidP="006C1927">
      <w:pPr>
        <w:pStyle w:val="ListParagraph"/>
        <w:numPr>
          <w:ilvl w:val="0"/>
          <w:numId w:val="3"/>
        </w:numPr>
        <w:spacing w:after="160"/>
        <w:rPr>
          <w:rFonts w:ascii="Candara" w:hAnsi="Candara"/>
          <w:szCs w:val="24"/>
        </w:rPr>
      </w:pPr>
      <w:r w:rsidRPr="0026187D">
        <w:rPr>
          <w:rFonts w:ascii="Candara" w:hAnsi="Candara"/>
          <w:szCs w:val="24"/>
        </w:rPr>
        <w:t>Di</w:t>
      </w:r>
      <w:r w:rsidR="006C1927" w:rsidRPr="0026187D">
        <w:rPr>
          <w:rFonts w:ascii="Candara" w:hAnsi="Candara"/>
          <w:szCs w:val="24"/>
        </w:rPr>
        <w:t>fferent stewardship evangelism opportunities are:</w:t>
      </w:r>
    </w:p>
    <w:p w:rsidR="0026187D" w:rsidRPr="0033778E" w:rsidRDefault="006C1927" w:rsidP="0026187D">
      <w:pPr>
        <w:pStyle w:val="ListParagraph"/>
        <w:numPr>
          <w:ilvl w:val="1"/>
          <w:numId w:val="3"/>
        </w:numPr>
        <w:spacing w:after="160"/>
        <w:rPr>
          <w:rFonts w:ascii="Candara" w:hAnsi="Candara"/>
          <w:szCs w:val="24"/>
        </w:rPr>
      </w:pPr>
      <w:r w:rsidRPr="0026187D">
        <w:rPr>
          <w:rFonts w:ascii="Candara" w:hAnsi="Candara"/>
          <w:szCs w:val="24"/>
        </w:rPr>
        <w:t>Ask your treasurer to combine the total vestry member pledg</w:t>
      </w:r>
      <w:r w:rsidR="00C17EC3">
        <w:rPr>
          <w:rFonts w:ascii="Candara" w:hAnsi="Candara"/>
          <w:szCs w:val="24"/>
        </w:rPr>
        <w:t>es</w:t>
      </w:r>
      <w:r w:rsidRPr="0026187D">
        <w:rPr>
          <w:rFonts w:ascii="Candara" w:hAnsi="Candara"/>
          <w:szCs w:val="24"/>
        </w:rPr>
        <w:t xml:space="preserve"> of current vestry members in 2016 and in 2017, </w:t>
      </w:r>
      <w:proofErr w:type="gramStart"/>
      <w:r w:rsidRPr="0026187D">
        <w:rPr>
          <w:rFonts w:ascii="Candara" w:hAnsi="Candara"/>
          <w:szCs w:val="24"/>
        </w:rPr>
        <w:t>then</w:t>
      </w:r>
      <w:proofErr w:type="gramEnd"/>
      <w:r w:rsidRPr="0026187D">
        <w:rPr>
          <w:rFonts w:ascii="Candara" w:hAnsi="Candara"/>
          <w:szCs w:val="24"/>
        </w:rPr>
        <w:t xml:space="preserve"> calculate the aggregate percentage increase. With this percentage increase, you may communicate something to the effect o</w:t>
      </w:r>
      <w:r w:rsidRPr="0033778E">
        <w:rPr>
          <w:rFonts w:ascii="Candara" w:hAnsi="Candara"/>
          <w:szCs w:val="24"/>
        </w:rPr>
        <w:t>f: “</w:t>
      </w:r>
      <w:r w:rsidR="0033778E" w:rsidRPr="0033778E">
        <w:rPr>
          <w:rFonts w:ascii="Candara" w:hAnsi="Candara" w:cs="Times New Roman"/>
          <w:b/>
          <w:szCs w:val="24"/>
          <w:u w:val="single"/>
        </w:rPr>
        <w:t>We’re all in!</w:t>
      </w:r>
      <w:r w:rsidR="0033778E" w:rsidRPr="0033778E">
        <w:rPr>
          <w:rFonts w:ascii="Candara" w:hAnsi="Candara" w:cs="Times New Roman"/>
          <w:szCs w:val="24"/>
        </w:rPr>
        <w:t xml:space="preserve"> Join us in “All Hearts Open” at </w:t>
      </w:r>
      <w:r w:rsidR="0033778E" w:rsidRPr="0033778E">
        <w:rPr>
          <w:rFonts w:ascii="Candara" w:hAnsi="Candara" w:cs="Times New Roman"/>
          <w:color w:val="FF0000"/>
          <w:szCs w:val="24"/>
        </w:rPr>
        <w:t>Grace</w:t>
      </w:r>
      <w:r w:rsidR="0033778E" w:rsidRPr="0033778E">
        <w:rPr>
          <w:rFonts w:ascii="Candara" w:hAnsi="Candara" w:cs="Times New Roman"/>
          <w:szCs w:val="24"/>
        </w:rPr>
        <w:t xml:space="preserve"> Episcopal Church. We’d each love to tell you about our journey at </w:t>
      </w:r>
      <w:r w:rsidR="0033778E" w:rsidRPr="0033778E">
        <w:rPr>
          <w:rFonts w:ascii="Candara" w:hAnsi="Candara" w:cs="Times New Roman"/>
          <w:color w:val="FF0000"/>
          <w:szCs w:val="24"/>
        </w:rPr>
        <w:t>Grace</w:t>
      </w:r>
      <w:r w:rsidR="0033778E" w:rsidRPr="0033778E">
        <w:rPr>
          <w:rFonts w:ascii="Candara" w:hAnsi="Candara" w:cs="Times New Roman"/>
          <w:szCs w:val="24"/>
        </w:rPr>
        <w:t>, but more importantly we’d love to hear about yours!</w:t>
      </w:r>
      <w:r w:rsidRPr="0033778E">
        <w:rPr>
          <w:rFonts w:ascii="Candara" w:hAnsi="Candara"/>
          <w:szCs w:val="24"/>
        </w:rPr>
        <w:t>”</w:t>
      </w:r>
    </w:p>
    <w:p w:rsidR="0026187D" w:rsidRPr="0033778E" w:rsidRDefault="0026187D" w:rsidP="006C1927">
      <w:pPr>
        <w:pStyle w:val="ListParagraph"/>
        <w:numPr>
          <w:ilvl w:val="1"/>
          <w:numId w:val="3"/>
        </w:numPr>
        <w:spacing w:after="160"/>
        <w:rPr>
          <w:rFonts w:ascii="Candara" w:hAnsi="Candara"/>
          <w:szCs w:val="24"/>
        </w:rPr>
      </w:pPr>
      <w:r w:rsidRPr="0033778E">
        <w:rPr>
          <w:rFonts w:ascii="Candara" w:hAnsi="Candara"/>
          <w:szCs w:val="24"/>
        </w:rPr>
        <w:t>Ask leaders to describe why they increased their gift through:</w:t>
      </w:r>
    </w:p>
    <w:p w:rsidR="0026187D" w:rsidRPr="0033778E" w:rsidRDefault="0026187D" w:rsidP="0026187D">
      <w:pPr>
        <w:pStyle w:val="ListParagraph"/>
        <w:numPr>
          <w:ilvl w:val="2"/>
          <w:numId w:val="3"/>
        </w:numPr>
        <w:spacing w:after="160"/>
        <w:rPr>
          <w:rFonts w:ascii="Candara" w:hAnsi="Candara"/>
          <w:szCs w:val="24"/>
        </w:rPr>
      </w:pPr>
      <w:r w:rsidRPr="0033778E">
        <w:rPr>
          <w:rFonts w:ascii="Candara" w:hAnsi="Candara"/>
          <w:szCs w:val="24"/>
        </w:rPr>
        <w:t>A worship bulletin note</w:t>
      </w:r>
    </w:p>
    <w:p w:rsidR="0026187D" w:rsidRPr="0026187D" w:rsidRDefault="0026187D" w:rsidP="0026187D">
      <w:pPr>
        <w:pStyle w:val="ListParagraph"/>
        <w:numPr>
          <w:ilvl w:val="2"/>
          <w:numId w:val="3"/>
        </w:numPr>
        <w:spacing w:after="160"/>
        <w:rPr>
          <w:rFonts w:ascii="Candara" w:hAnsi="Candara"/>
          <w:szCs w:val="24"/>
        </w:rPr>
      </w:pPr>
      <w:r w:rsidRPr="0033778E">
        <w:rPr>
          <w:rFonts w:ascii="Candara" w:hAnsi="Candara"/>
          <w:szCs w:val="24"/>
        </w:rPr>
        <w:t>A front page newsletter article</w:t>
      </w:r>
    </w:p>
    <w:p w:rsidR="0026187D" w:rsidRDefault="0026187D" w:rsidP="0026187D">
      <w:pPr>
        <w:pStyle w:val="ListParagraph"/>
        <w:numPr>
          <w:ilvl w:val="2"/>
          <w:numId w:val="3"/>
        </w:numPr>
        <w:spacing w:after="160"/>
        <w:rPr>
          <w:rFonts w:ascii="Candara" w:hAnsi="Candara"/>
          <w:szCs w:val="24"/>
        </w:rPr>
      </w:pPr>
      <w:r>
        <w:rPr>
          <w:rFonts w:ascii="Candara" w:hAnsi="Candara"/>
          <w:szCs w:val="24"/>
        </w:rPr>
        <w:t>A video</w:t>
      </w:r>
    </w:p>
    <w:p w:rsidR="0026187D" w:rsidRDefault="0026187D" w:rsidP="0026187D">
      <w:pPr>
        <w:pStyle w:val="ListParagraph"/>
        <w:numPr>
          <w:ilvl w:val="2"/>
          <w:numId w:val="3"/>
        </w:numPr>
        <w:spacing w:after="160"/>
        <w:rPr>
          <w:rFonts w:ascii="Candara" w:hAnsi="Candara"/>
          <w:szCs w:val="24"/>
        </w:rPr>
      </w:pPr>
      <w:r>
        <w:rPr>
          <w:rFonts w:ascii="Candara" w:hAnsi="Candara"/>
          <w:szCs w:val="24"/>
        </w:rPr>
        <w:t>A ministry minute during worship announcements</w:t>
      </w:r>
    </w:p>
    <w:p w:rsidR="0026187D" w:rsidRDefault="0026187D" w:rsidP="0026187D">
      <w:pPr>
        <w:pStyle w:val="ListParagraph"/>
        <w:numPr>
          <w:ilvl w:val="2"/>
          <w:numId w:val="3"/>
        </w:numPr>
        <w:spacing w:after="160"/>
        <w:rPr>
          <w:rFonts w:ascii="Candara" w:hAnsi="Candara"/>
          <w:szCs w:val="24"/>
        </w:rPr>
      </w:pPr>
      <w:r>
        <w:rPr>
          <w:rFonts w:ascii="Candara" w:hAnsi="Candara"/>
          <w:szCs w:val="24"/>
        </w:rPr>
        <w:t>A forum conversation</w:t>
      </w:r>
      <w:bookmarkStart w:id="1" w:name="_GoBack"/>
      <w:bookmarkEnd w:id="1"/>
    </w:p>
    <w:p w:rsidR="006B5A97" w:rsidRDefault="0026187D" w:rsidP="00861BE6">
      <w:pPr>
        <w:pStyle w:val="ListParagraph"/>
        <w:numPr>
          <w:ilvl w:val="2"/>
          <w:numId w:val="3"/>
        </w:numPr>
        <w:spacing w:after="160"/>
        <w:contextualSpacing w:val="0"/>
        <w:rPr>
          <w:rFonts w:ascii="Candara" w:hAnsi="Candara"/>
          <w:szCs w:val="24"/>
        </w:rPr>
      </w:pPr>
      <w:r>
        <w:rPr>
          <w:rFonts w:ascii="Candara" w:hAnsi="Candara"/>
          <w:szCs w:val="24"/>
        </w:rPr>
        <w:t>Artwork!</w:t>
      </w:r>
    </w:p>
    <w:p w:rsidR="00861BE6" w:rsidRDefault="00861BE6" w:rsidP="00861BE6">
      <w:pPr>
        <w:pStyle w:val="ListParagraph"/>
        <w:numPr>
          <w:ilvl w:val="0"/>
          <w:numId w:val="3"/>
        </w:numPr>
        <w:spacing w:after="160"/>
        <w:contextualSpacing w:val="0"/>
        <w:rPr>
          <w:rFonts w:ascii="Candara" w:hAnsi="Candara"/>
          <w:szCs w:val="24"/>
        </w:rPr>
      </w:pPr>
      <w:r>
        <w:rPr>
          <w:rFonts w:ascii="Candara" w:hAnsi="Candara"/>
          <w:szCs w:val="24"/>
        </w:rPr>
        <w:t>How do you get started writing? See the sample note below!</w:t>
      </w:r>
    </w:p>
    <w:p w:rsidR="006B5A97" w:rsidRDefault="006B5A97">
      <w:pPr>
        <w:rPr>
          <w:rFonts w:ascii="Candara" w:hAnsi="Candara"/>
          <w:szCs w:val="24"/>
        </w:rPr>
      </w:pPr>
      <w:r>
        <w:rPr>
          <w:rFonts w:ascii="Candara" w:hAnsi="Candara"/>
          <w:szCs w:val="24"/>
        </w:rPr>
        <w:br w:type="page"/>
      </w:r>
    </w:p>
    <w:p w:rsidR="0026187D" w:rsidRPr="000201A3" w:rsidRDefault="0026187D" w:rsidP="000201A3">
      <w:pPr>
        <w:spacing w:after="160"/>
        <w:ind w:left="2160"/>
        <w:rPr>
          <w:rFonts w:ascii="Candara" w:hAnsi="Candara"/>
          <w:szCs w:val="24"/>
        </w:rPr>
      </w:pPr>
    </w:p>
    <w:p w:rsidR="0026187D" w:rsidRDefault="0026187D" w:rsidP="0026187D">
      <w:pPr>
        <w:spacing w:after="160"/>
        <w:rPr>
          <w:rFonts w:ascii="Candara" w:hAnsi="Candara"/>
          <w:szCs w:val="24"/>
        </w:rPr>
      </w:pPr>
    </w:p>
    <w:p w:rsidR="006B5A97" w:rsidRDefault="006B5A97" w:rsidP="0026187D">
      <w:pPr>
        <w:spacing w:after="160"/>
        <w:rPr>
          <w:rFonts w:ascii="Candara" w:hAnsi="Candara"/>
          <w:szCs w:val="24"/>
        </w:rPr>
      </w:pPr>
    </w:p>
    <w:p w:rsidR="006B5A97" w:rsidRDefault="006B5A97" w:rsidP="006B5A97">
      <w:pPr>
        <w:jc w:val="center"/>
        <w:rPr>
          <w:b/>
          <w:smallCaps/>
          <w:sz w:val="32"/>
          <w:szCs w:val="32"/>
        </w:rPr>
      </w:pPr>
      <w:r>
        <w:rPr>
          <w:b/>
          <w:smallCaps/>
          <w:sz w:val="32"/>
          <w:szCs w:val="32"/>
        </w:rPr>
        <w:t>Vestry and Leadership Communications</w:t>
      </w:r>
    </w:p>
    <w:p w:rsidR="006B5A97" w:rsidRDefault="006B5A97" w:rsidP="006B5A97">
      <w:pPr>
        <w:jc w:val="center"/>
        <w:rPr>
          <w:b/>
          <w:smallCaps/>
          <w:sz w:val="32"/>
          <w:szCs w:val="32"/>
        </w:rPr>
      </w:pPr>
      <w:r>
        <w:rPr>
          <w:b/>
          <w:smallCaps/>
          <w:sz w:val="32"/>
          <w:szCs w:val="32"/>
        </w:rPr>
        <w:t>Sample Communication</w:t>
      </w:r>
    </w:p>
    <w:p w:rsidR="006B5A97" w:rsidRPr="006C1927" w:rsidRDefault="006B5A97" w:rsidP="006B5A97">
      <w:pPr>
        <w:jc w:val="center"/>
        <w:rPr>
          <w:b/>
          <w:smallCaps/>
          <w:sz w:val="32"/>
          <w:szCs w:val="32"/>
        </w:rPr>
      </w:pPr>
      <w:r>
        <w:rPr>
          <w:b/>
          <w:smallCaps/>
          <w:sz w:val="32"/>
          <w:szCs w:val="32"/>
        </w:rPr>
        <w:t>(letter, article in newsletter, e-mail, etc.)</w:t>
      </w:r>
    </w:p>
    <w:p w:rsidR="006B5A97" w:rsidRDefault="006B5A97" w:rsidP="0026187D">
      <w:pPr>
        <w:spacing w:after="160"/>
        <w:rPr>
          <w:rFonts w:ascii="Candara" w:hAnsi="Candara"/>
          <w:szCs w:val="24"/>
        </w:rPr>
      </w:pPr>
    </w:p>
    <w:p w:rsidR="006B5A97" w:rsidRDefault="006B5A97" w:rsidP="0026187D">
      <w:pPr>
        <w:spacing w:after="160"/>
        <w:rPr>
          <w:rFonts w:cs="Times New Roman"/>
          <w:sz w:val="28"/>
          <w:szCs w:val="28"/>
        </w:rPr>
      </w:pPr>
    </w:p>
    <w:p w:rsidR="0026187D" w:rsidRPr="006B5A97" w:rsidRDefault="006B5A97" w:rsidP="0026187D">
      <w:pPr>
        <w:spacing w:after="160"/>
        <w:rPr>
          <w:rFonts w:cs="Times New Roman"/>
          <w:sz w:val="28"/>
          <w:szCs w:val="28"/>
        </w:rPr>
      </w:pPr>
      <w:r w:rsidRPr="006B5A97">
        <w:rPr>
          <w:rFonts w:cs="Times New Roman"/>
          <w:sz w:val="28"/>
          <w:szCs w:val="28"/>
        </w:rPr>
        <w:t xml:space="preserve">Dear </w:t>
      </w:r>
      <w:r w:rsidR="0017654B">
        <w:rPr>
          <w:rFonts w:cs="Times New Roman"/>
          <w:color w:val="FF0000"/>
          <w:sz w:val="28"/>
          <w:szCs w:val="28"/>
        </w:rPr>
        <w:t>Nancy</w:t>
      </w:r>
      <w:r w:rsidRPr="00D76DA9">
        <w:rPr>
          <w:rFonts w:cs="Times New Roman"/>
          <w:color w:val="FF0000"/>
          <w:sz w:val="28"/>
          <w:szCs w:val="28"/>
        </w:rPr>
        <w:t xml:space="preserve"> and Ed </w:t>
      </w:r>
      <w:r>
        <w:rPr>
          <w:rFonts w:cs="Times New Roman"/>
          <w:i/>
          <w:sz w:val="28"/>
          <w:szCs w:val="28"/>
        </w:rPr>
        <w:t>or</w:t>
      </w:r>
      <w:r>
        <w:rPr>
          <w:rFonts w:cs="Times New Roman"/>
          <w:sz w:val="28"/>
          <w:szCs w:val="28"/>
        </w:rPr>
        <w:t xml:space="preserve"> Dear </w:t>
      </w:r>
      <w:r w:rsidRPr="006B5A97">
        <w:rPr>
          <w:rFonts w:cs="Times New Roman"/>
          <w:color w:val="FF0000"/>
          <w:sz w:val="28"/>
          <w:szCs w:val="28"/>
        </w:rPr>
        <w:t>Grace</w:t>
      </w:r>
      <w:r>
        <w:rPr>
          <w:rFonts w:cs="Times New Roman"/>
          <w:sz w:val="28"/>
          <w:szCs w:val="28"/>
        </w:rPr>
        <w:t xml:space="preserve"> Family</w:t>
      </w:r>
      <w:r w:rsidRPr="006B5A97">
        <w:rPr>
          <w:rFonts w:cs="Times New Roman"/>
          <w:sz w:val="28"/>
          <w:szCs w:val="28"/>
        </w:rPr>
        <w:t>,</w:t>
      </w:r>
    </w:p>
    <w:p w:rsidR="006B5A97" w:rsidRPr="006B5A97" w:rsidRDefault="006B5A97" w:rsidP="0026187D">
      <w:pPr>
        <w:spacing w:after="160"/>
        <w:rPr>
          <w:rFonts w:cs="Times New Roman"/>
          <w:sz w:val="28"/>
          <w:szCs w:val="28"/>
        </w:rPr>
      </w:pPr>
      <w:r w:rsidRPr="006B5A97">
        <w:rPr>
          <w:rFonts w:cs="Times New Roman"/>
          <w:sz w:val="28"/>
          <w:szCs w:val="28"/>
        </w:rPr>
        <w:t xml:space="preserve">  Your vestry and clergy at </w:t>
      </w:r>
      <w:r w:rsidRPr="006B5A97">
        <w:rPr>
          <w:rFonts w:cs="Times New Roman"/>
          <w:color w:val="FF0000"/>
          <w:sz w:val="28"/>
          <w:szCs w:val="28"/>
        </w:rPr>
        <w:t>Grace</w:t>
      </w:r>
      <w:r w:rsidRPr="006B5A97">
        <w:rPr>
          <w:rFonts w:cs="Times New Roman"/>
          <w:sz w:val="28"/>
          <w:szCs w:val="28"/>
        </w:rPr>
        <w:t xml:space="preserve"> Episcopal Church </w:t>
      </w:r>
      <w:r>
        <w:rPr>
          <w:rFonts w:cs="Times New Roman"/>
          <w:sz w:val="28"/>
          <w:szCs w:val="28"/>
        </w:rPr>
        <w:t>are</w:t>
      </w:r>
      <w:r w:rsidRPr="006B5A97">
        <w:rPr>
          <w:rFonts w:cs="Times New Roman"/>
          <w:sz w:val="28"/>
          <w:szCs w:val="28"/>
        </w:rPr>
        <w:t xml:space="preserve"> committed to our mission of “</w:t>
      </w:r>
      <w:r w:rsidR="00940E43">
        <w:rPr>
          <w:rFonts w:cs="Times New Roman"/>
          <w:color w:val="FF0000"/>
          <w:sz w:val="28"/>
          <w:szCs w:val="28"/>
        </w:rPr>
        <w:t>insert your church’s mission statement here</w:t>
      </w:r>
      <w:r w:rsidRPr="006B5A97">
        <w:rPr>
          <w:rFonts w:cs="Times New Roman"/>
          <w:sz w:val="28"/>
          <w:szCs w:val="28"/>
        </w:rPr>
        <w:t>.”</w:t>
      </w:r>
    </w:p>
    <w:p w:rsidR="006B5A97" w:rsidRPr="006B5A97" w:rsidRDefault="006B5A97" w:rsidP="0026187D">
      <w:pPr>
        <w:spacing w:after="160"/>
        <w:rPr>
          <w:rFonts w:cs="Times New Roman"/>
          <w:sz w:val="28"/>
          <w:szCs w:val="28"/>
        </w:rPr>
      </w:pPr>
      <w:r w:rsidRPr="006B5A97">
        <w:rPr>
          <w:rFonts w:cs="Times New Roman"/>
          <w:sz w:val="28"/>
          <w:szCs w:val="28"/>
        </w:rPr>
        <w:t xml:space="preserve">   In response to this mission and </w:t>
      </w:r>
      <w:r w:rsidR="0017654B">
        <w:rPr>
          <w:rFonts w:cs="Times New Roman"/>
          <w:sz w:val="28"/>
          <w:szCs w:val="28"/>
        </w:rPr>
        <w:t>how we open our hearts to</w:t>
      </w:r>
      <w:r w:rsidRPr="006B5A97">
        <w:rPr>
          <w:rFonts w:cs="Times New Roman"/>
          <w:sz w:val="28"/>
          <w:szCs w:val="28"/>
        </w:rPr>
        <w:t xml:space="preserve"> </w:t>
      </w:r>
      <w:r w:rsidR="00C82105">
        <w:rPr>
          <w:rFonts w:cs="Times New Roman"/>
          <w:sz w:val="28"/>
          <w:szCs w:val="28"/>
        </w:rPr>
        <w:t>God</w:t>
      </w:r>
      <w:r w:rsidRPr="006B5A97">
        <w:rPr>
          <w:rFonts w:cs="Times New Roman"/>
          <w:sz w:val="28"/>
          <w:szCs w:val="28"/>
        </w:rPr>
        <w:t xml:space="preserve">, each of us has prayerfully discerned how God is </w:t>
      </w:r>
      <w:r w:rsidR="0017654B">
        <w:rPr>
          <w:rFonts w:cs="Times New Roman"/>
          <w:sz w:val="28"/>
          <w:szCs w:val="28"/>
        </w:rPr>
        <w:t>opening our lives to greater generosity</w:t>
      </w:r>
      <w:r w:rsidRPr="006B5A97">
        <w:rPr>
          <w:rFonts w:cs="Times New Roman"/>
          <w:sz w:val="28"/>
          <w:szCs w:val="28"/>
        </w:rPr>
        <w:t xml:space="preserve">. </w:t>
      </w:r>
      <w:r w:rsidR="00A25969">
        <w:rPr>
          <w:rFonts w:cs="Times New Roman"/>
          <w:sz w:val="28"/>
          <w:szCs w:val="28"/>
        </w:rPr>
        <w:t xml:space="preserve">We have faithfully committed to tithe or give proportionally and have </w:t>
      </w:r>
      <w:r w:rsidRPr="006B5A97">
        <w:rPr>
          <w:rFonts w:cs="Times New Roman"/>
          <w:sz w:val="28"/>
          <w:szCs w:val="28"/>
        </w:rPr>
        <w:t>already submitt</w:t>
      </w:r>
      <w:r w:rsidR="00593F2E">
        <w:rPr>
          <w:rFonts w:cs="Times New Roman"/>
          <w:sz w:val="28"/>
          <w:szCs w:val="28"/>
        </w:rPr>
        <w:t>ed a</w:t>
      </w:r>
      <w:r w:rsidR="0017654B">
        <w:rPr>
          <w:rFonts w:cs="Times New Roman"/>
          <w:sz w:val="28"/>
          <w:szCs w:val="28"/>
        </w:rPr>
        <w:t>n</w:t>
      </w:r>
      <w:r w:rsidR="00593F2E">
        <w:rPr>
          <w:rFonts w:cs="Times New Roman"/>
          <w:sz w:val="28"/>
          <w:szCs w:val="28"/>
        </w:rPr>
        <w:t xml:space="preserve"> “</w:t>
      </w:r>
      <w:r w:rsidR="0017654B">
        <w:rPr>
          <w:rFonts w:cs="Times New Roman"/>
          <w:sz w:val="28"/>
          <w:szCs w:val="28"/>
        </w:rPr>
        <w:t>All Hearts Open</w:t>
      </w:r>
      <w:r w:rsidR="00593F2E">
        <w:rPr>
          <w:rFonts w:cs="Times New Roman"/>
          <w:sz w:val="28"/>
          <w:szCs w:val="28"/>
        </w:rPr>
        <w:t>” pledge card.</w:t>
      </w:r>
      <w:r w:rsidR="00A25969">
        <w:rPr>
          <w:rFonts w:cs="Times New Roman"/>
          <w:sz w:val="28"/>
          <w:szCs w:val="28"/>
        </w:rPr>
        <w:t xml:space="preserve"> </w:t>
      </w:r>
      <w:r w:rsidR="00593F2E">
        <w:rPr>
          <w:rFonts w:cs="Times New Roman"/>
          <w:sz w:val="28"/>
          <w:szCs w:val="28"/>
        </w:rPr>
        <w:t>O</w:t>
      </w:r>
      <w:r w:rsidRPr="006B5A97">
        <w:rPr>
          <w:rFonts w:cs="Times New Roman"/>
          <w:sz w:val="28"/>
          <w:szCs w:val="28"/>
        </w:rPr>
        <w:t>ur pledges as a group have …</w:t>
      </w:r>
    </w:p>
    <w:p w:rsidR="006B5A97" w:rsidRPr="007C2E8A" w:rsidRDefault="006B5A97" w:rsidP="006B5A97">
      <w:pPr>
        <w:spacing w:after="160"/>
        <w:jc w:val="center"/>
        <w:rPr>
          <w:rFonts w:cs="Times New Roman"/>
          <w:b/>
          <w:sz w:val="28"/>
          <w:szCs w:val="28"/>
        </w:rPr>
      </w:pPr>
      <w:r w:rsidRPr="007C2E8A">
        <w:rPr>
          <w:rFonts w:cs="Times New Roman"/>
          <w:b/>
          <w:sz w:val="28"/>
          <w:szCs w:val="28"/>
        </w:rPr>
        <w:t xml:space="preserve">*increased by </w:t>
      </w:r>
      <w:proofErr w:type="spellStart"/>
      <w:r w:rsidR="00A25969" w:rsidRPr="007C2E8A">
        <w:rPr>
          <w:rFonts w:cs="Times New Roman"/>
          <w:b/>
          <w:color w:val="FF0000"/>
          <w:sz w:val="28"/>
          <w:szCs w:val="28"/>
        </w:rPr>
        <w:t>x.y</w:t>
      </w:r>
      <w:proofErr w:type="spellEnd"/>
      <w:r w:rsidR="00A25969" w:rsidRPr="007C2E8A">
        <w:rPr>
          <w:rFonts w:cs="Times New Roman"/>
          <w:b/>
          <w:color w:val="FF0000"/>
          <w:sz w:val="28"/>
          <w:szCs w:val="28"/>
        </w:rPr>
        <w:t>%</w:t>
      </w:r>
      <w:r w:rsidRPr="007C2E8A">
        <w:rPr>
          <w:rFonts w:cs="Times New Roman"/>
          <w:b/>
          <w:color w:val="FF0000"/>
          <w:sz w:val="28"/>
          <w:szCs w:val="28"/>
        </w:rPr>
        <w:t xml:space="preserve"> </w:t>
      </w:r>
      <w:r w:rsidRPr="007C2E8A">
        <w:rPr>
          <w:rFonts w:cs="Times New Roman"/>
          <w:b/>
          <w:sz w:val="28"/>
          <w:szCs w:val="28"/>
        </w:rPr>
        <w:t>percent!*</w:t>
      </w:r>
    </w:p>
    <w:p w:rsidR="0026187D" w:rsidRDefault="006B5A97" w:rsidP="006B5A97">
      <w:pPr>
        <w:spacing w:after="160"/>
        <w:rPr>
          <w:rFonts w:cs="Times New Roman"/>
          <w:sz w:val="28"/>
          <w:szCs w:val="28"/>
        </w:rPr>
      </w:pPr>
      <w:r w:rsidRPr="006B5A97">
        <w:rPr>
          <w:rFonts w:cs="Times New Roman"/>
          <w:sz w:val="28"/>
          <w:szCs w:val="28"/>
        </w:rPr>
        <w:t xml:space="preserve">   </w:t>
      </w:r>
      <w:r w:rsidRPr="00C82105">
        <w:rPr>
          <w:rFonts w:cs="Times New Roman"/>
          <w:b/>
          <w:sz w:val="28"/>
          <w:szCs w:val="28"/>
          <w:u w:val="single"/>
        </w:rPr>
        <w:t>We’re all in!</w:t>
      </w:r>
      <w:r w:rsidRPr="006B5A97">
        <w:rPr>
          <w:rFonts w:cs="Times New Roman"/>
          <w:sz w:val="28"/>
          <w:szCs w:val="28"/>
        </w:rPr>
        <w:t xml:space="preserve"> Join us </w:t>
      </w:r>
      <w:r w:rsidR="00C82105">
        <w:rPr>
          <w:rFonts w:cs="Times New Roman"/>
          <w:sz w:val="28"/>
          <w:szCs w:val="28"/>
        </w:rPr>
        <w:t xml:space="preserve">in “All Hearts Open” </w:t>
      </w:r>
      <w:r w:rsidRPr="006B5A97">
        <w:rPr>
          <w:rFonts w:cs="Times New Roman"/>
          <w:sz w:val="28"/>
          <w:szCs w:val="28"/>
        </w:rPr>
        <w:t xml:space="preserve">at </w:t>
      </w:r>
      <w:r w:rsidRPr="006B5A97">
        <w:rPr>
          <w:rFonts w:cs="Times New Roman"/>
          <w:color w:val="FF0000"/>
          <w:sz w:val="28"/>
          <w:szCs w:val="28"/>
        </w:rPr>
        <w:t>Grace</w:t>
      </w:r>
      <w:r w:rsidRPr="006B5A97">
        <w:rPr>
          <w:rFonts w:cs="Times New Roman"/>
          <w:sz w:val="28"/>
          <w:szCs w:val="28"/>
        </w:rPr>
        <w:t xml:space="preserve"> Episcopal Church.</w:t>
      </w:r>
      <w:r>
        <w:rPr>
          <w:rFonts w:cs="Times New Roman"/>
          <w:sz w:val="28"/>
          <w:szCs w:val="28"/>
        </w:rPr>
        <w:t xml:space="preserve"> We’d each love to tell you about our journey at </w:t>
      </w:r>
      <w:r w:rsidRPr="006B5A97">
        <w:rPr>
          <w:rFonts w:cs="Times New Roman"/>
          <w:color w:val="FF0000"/>
          <w:sz w:val="28"/>
          <w:szCs w:val="28"/>
        </w:rPr>
        <w:t>Grace</w:t>
      </w:r>
      <w:r>
        <w:rPr>
          <w:rFonts w:cs="Times New Roman"/>
          <w:sz w:val="28"/>
          <w:szCs w:val="28"/>
        </w:rPr>
        <w:t>, but more importantly we’d love to hear about yours!</w:t>
      </w:r>
    </w:p>
    <w:p w:rsidR="006B5A97" w:rsidRDefault="006B5A97" w:rsidP="006B5A97">
      <w:pPr>
        <w:spacing w:after="160"/>
        <w:rPr>
          <w:rFonts w:cs="Times New Roman"/>
          <w:sz w:val="28"/>
          <w:szCs w:val="28"/>
        </w:rPr>
      </w:pPr>
    </w:p>
    <w:p w:rsidR="006B5A97" w:rsidRDefault="006B5A97" w:rsidP="006B5A97">
      <w:pPr>
        <w:spacing w:after="160"/>
        <w:rPr>
          <w:rFonts w:cs="Times New Roman"/>
          <w:i/>
          <w:sz w:val="28"/>
          <w:szCs w:val="28"/>
        </w:rPr>
      </w:pPr>
      <w:r>
        <w:rPr>
          <w:rFonts w:cs="Times New Roman"/>
          <w:sz w:val="28"/>
          <w:szCs w:val="28"/>
        </w:rPr>
        <w:t>&lt; Depending on how you send this note, each vestry member and your clergy can sign, or a single vestry member who is the vestry contact for the individual/family receiving the letter may sign.&gt;</w:t>
      </w:r>
    </w:p>
    <w:p w:rsidR="006B5A97" w:rsidRPr="006B5A97" w:rsidRDefault="006B5A97" w:rsidP="006B5A97">
      <w:pPr>
        <w:spacing w:after="160"/>
        <w:rPr>
          <w:rFonts w:ascii="Candara" w:hAnsi="Candara"/>
          <w:szCs w:val="24"/>
        </w:rPr>
      </w:pPr>
    </w:p>
    <w:sectPr w:rsidR="006B5A97" w:rsidRPr="006B5A97" w:rsidSect="006B5A97">
      <w:headerReference w:type="default" r:id="rId10"/>
      <w:footerReference w:type="default" r:id="rId11"/>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855" w:rsidRDefault="00251855" w:rsidP="009D3CA6">
      <w:r>
        <w:separator/>
      </w:r>
    </w:p>
  </w:endnote>
  <w:endnote w:type="continuationSeparator" w:id="0">
    <w:p w:rsidR="00251855" w:rsidRDefault="00251855" w:rsidP="009D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560707"/>
      <w:docPartObj>
        <w:docPartGallery w:val="Page Numbers (Bottom of Page)"/>
        <w:docPartUnique/>
      </w:docPartObj>
    </w:sdtPr>
    <w:sdtEndPr/>
    <w:sdtContent>
      <w:p w:rsidR="00F55325" w:rsidRDefault="00F55325" w:rsidP="00F55325">
        <w:pPr>
          <w:pStyle w:val="Footer"/>
          <w:jc w:val="center"/>
          <w:rPr>
            <w:rFonts w:ascii="Candara" w:hAnsi="Candara"/>
          </w:rPr>
        </w:pPr>
      </w:p>
      <w:p w:rsidR="00F55325" w:rsidRDefault="00F55325" w:rsidP="00F55325">
        <w:pPr>
          <w:pStyle w:val="Footer"/>
          <w:tabs>
            <w:tab w:val="clear" w:pos="9360"/>
            <w:tab w:val="right" w:pos="9720"/>
          </w:tabs>
          <w:ind w:left="-540" w:right="-360"/>
          <w:jc w:val="center"/>
          <w:rPr>
            <w:rFonts w:ascii="Candara" w:hAnsi="Candara"/>
          </w:rPr>
        </w:pPr>
        <w:r>
          <w:rPr>
            <w:rFonts w:ascii="Candara" w:hAnsi="Candara"/>
          </w:rPr>
          <w:t>The Episcopal Diocese of Virginia | 110 West Franklin Street | Richmond, Virginia 23220</w:t>
        </w:r>
      </w:p>
      <w:p w:rsidR="007D4121" w:rsidRPr="009D3CA6" w:rsidRDefault="00F55325" w:rsidP="00F55325">
        <w:pPr>
          <w:pStyle w:val="Footer"/>
          <w:tabs>
            <w:tab w:val="clear" w:pos="9360"/>
            <w:tab w:val="right" w:pos="9720"/>
          </w:tabs>
          <w:ind w:left="-540" w:right="-360"/>
          <w:jc w:val="center"/>
          <w:rPr>
            <w:rFonts w:ascii="Candara" w:hAnsi="Candara"/>
          </w:rPr>
        </w:pPr>
        <w:r>
          <w:rPr>
            <w:rFonts w:ascii="Candara" w:hAnsi="Candara"/>
          </w:rPr>
          <w:t>800-DIOCESE | www.thediocese.net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855" w:rsidRDefault="00251855" w:rsidP="009D3CA6">
      <w:r>
        <w:separator/>
      </w:r>
    </w:p>
  </w:footnote>
  <w:footnote w:type="continuationSeparator" w:id="0">
    <w:p w:rsidR="00251855" w:rsidRDefault="00251855" w:rsidP="009D3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8B7" w:rsidRPr="00FA68B7" w:rsidRDefault="000201A3" w:rsidP="00BF29A4">
    <w:pPr>
      <w:pStyle w:val="Header"/>
      <w:jc w:val="center"/>
      <w:rPr>
        <w:sz w:val="16"/>
        <w:szCs w:val="16"/>
      </w:rPr>
    </w:pPr>
    <w:r>
      <w:rPr>
        <w:noProof/>
        <w:sz w:val="16"/>
        <w:szCs w:val="16"/>
      </w:rPr>
      <w:drawing>
        <wp:anchor distT="0" distB="0" distL="114300" distR="114300" simplePos="0" relativeHeight="251659264" behindDoc="1" locked="0" layoutInCell="1" allowOverlap="1" wp14:anchorId="2433B661" wp14:editId="6EE87370">
          <wp:simplePos x="0" y="0"/>
          <wp:positionH relativeFrom="column">
            <wp:align>center</wp:align>
          </wp:positionH>
          <wp:positionV relativeFrom="paragraph">
            <wp:posOffset>-393700</wp:posOffset>
          </wp:positionV>
          <wp:extent cx="2825496" cy="1344168"/>
          <wp:effectExtent l="0" t="0" r="0" b="8890"/>
          <wp:wrapThrough wrapText="bothSides">
            <wp:wrapPolygon edited="0">
              <wp:start x="0" y="0"/>
              <wp:lineTo x="0" y="21437"/>
              <wp:lineTo x="21411" y="21437"/>
              <wp:lineTo x="21411" y="0"/>
              <wp:lineTo x="0" y="0"/>
            </wp:wrapPolygon>
          </wp:wrapThrough>
          <wp:docPr id="1" name="Picture 1" descr="P:\2017-18 DVA Stewardship\All Hearts Open\3. logos\English 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18 DVA Stewardship\All Hearts Open\3. logos\English Horizontal\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5496" cy="13441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FA4" w:rsidRDefault="004B6F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499E"/>
    <w:multiLevelType w:val="hybridMultilevel"/>
    <w:tmpl w:val="E59E8C18"/>
    <w:lvl w:ilvl="0" w:tplc="645C886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C7121E5"/>
    <w:multiLevelType w:val="hybridMultilevel"/>
    <w:tmpl w:val="E67236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76E3B"/>
    <w:multiLevelType w:val="hybridMultilevel"/>
    <w:tmpl w:val="30DCC3E6"/>
    <w:lvl w:ilvl="0" w:tplc="645C88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B65"/>
    <w:rsid w:val="00001AF6"/>
    <w:rsid w:val="00006600"/>
    <w:rsid w:val="00006FB4"/>
    <w:rsid w:val="00007595"/>
    <w:rsid w:val="00011737"/>
    <w:rsid w:val="0001391E"/>
    <w:rsid w:val="00014ECE"/>
    <w:rsid w:val="000201A3"/>
    <w:rsid w:val="00020A87"/>
    <w:rsid w:val="000225E9"/>
    <w:rsid w:val="000227BF"/>
    <w:rsid w:val="00023719"/>
    <w:rsid w:val="00031BF2"/>
    <w:rsid w:val="00032F54"/>
    <w:rsid w:val="00034CFD"/>
    <w:rsid w:val="00036A72"/>
    <w:rsid w:val="00040A06"/>
    <w:rsid w:val="00041034"/>
    <w:rsid w:val="00042225"/>
    <w:rsid w:val="00047518"/>
    <w:rsid w:val="00047E81"/>
    <w:rsid w:val="000518E0"/>
    <w:rsid w:val="00052CC4"/>
    <w:rsid w:val="000545E7"/>
    <w:rsid w:val="00060837"/>
    <w:rsid w:val="00062EBB"/>
    <w:rsid w:val="000668A9"/>
    <w:rsid w:val="00080832"/>
    <w:rsid w:val="00080E4A"/>
    <w:rsid w:val="000875DA"/>
    <w:rsid w:val="000932FF"/>
    <w:rsid w:val="000A0A18"/>
    <w:rsid w:val="000A28D9"/>
    <w:rsid w:val="000A2D87"/>
    <w:rsid w:val="000A2F69"/>
    <w:rsid w:val="000A73B9"/>
    <w:rsid w:val="000B3EBA"/>
    <w:rsid w:val="000B623C"/>
    <w:rsid w:val="000B6F50"/>
    <w:rsid w:val="000C27AA"/>
    <w:rsid w:val="000C564B"/>
    <w:rsid w:val="000C592C"/>
    <w:rsid w:val="000D0C99"/>
    <w:rsid w:val="000D5766"/>
    <w:rsid w:val="000D5C92"/>
    <w:rsid w:val="000D745B"/>
    <w:rsid w:val="000E0ADB"/>
    <w:rsid w:val="000E4F0A"/>
    <w:rsid w:val="000E6E51"/>
    <w:rsid w:val="000E7963"/>
    <w:rsid w:val="000F00A1"/>
    <w:rsid w:val="000F250F"/>
    <w:rsid w:val="000F2A13"/>
    <w:rsid w:val="000F2BE4"/>
    <w:rsid w:val="000F3CB6"/>
    <w:rsid w:val="000F43D2"/>
    <w:rsid w:val="000F6529"/>
    <w:rsid w:val="000F751E"/>
    <w:rsid w:val="00102D23"/>
    <w:rsid w:val="001032FC"/>
    <w:rsid w:val="00114B73"/>
    <w:rsid w:val="001227F1"/>
    <w:rsid w:val="00124BB0"/>
    <w:rsid w:val="00127F67"/>
    <w:rsid w:val="001321BE"/>
    <w:rsid w:val="00133176"/>
    <w:rsid w:val="00133BF0"/>
    <w:rsid w:val="001407EC"/>
    <w:rsid w:val="001416B3"/>
    <w:rsid w:val="00141DB8"/>
    <w:rsid w:val="00142A0F"/>
    <w:rsid w:val="001464EB"/>
    <w:rsid w:val="00147615"/>
    <w:rsid w:val="00153BFA"/>
    <w:rsid w:val="00155A9A"/>
    <w:rsid w:val="00161F08"/>
    <w:rsid w:val="00162DEE"/>
    <w:rsid w:val="00163A2D"/>
    <w:rsid w:val="00163AE1"/>
    <w:rsid w:val="00164C77"/>
    <w:rsid w:val="00164E5E"/>
    <w:rsid w:val="00166C4B"/>
    <w:rsid w:val="0017654B"/>
    <w:rsid w:val="00176E81"/>
    <w:rsid w:val="001778B8"/>
    <w:rsid w:val="00184E90"/>
    <w:rsid w:val="0018606B"/>
    <w:rsid w:val="00191A20"/>
    <w:rsid w:val="00192296"/>
    <w:rsid w:val="00193983"/>
    <w:rsid w:val="0019477F"/>
    <w:rsid w:val="001950A9"/>
    <w:rsid w:val="001A1992"/>
    <w:rsid w:val="001A1B4E"/>
    <w:rsid w:val="001A431E"/>
    <w:rsid w:val="001A59C2"/>
    <w:rsid w:val="001A692C"/>
    <w:rsid w:val="001B2BB1"/>
    <w:rsid w:val="001B454B"/>
    <w:rsid w:val="001B4BA2"/>
    <w:rsid w:val="001B532C"/>
    <w:rsid w:val="001B63D5"/>
    <w:rsid w:val="001B73E3"/>
    <w:rsid w:val="001C20DD"/>
    <w:rsid w:val="001C3ADD"/>
    <w:rsid w:val="001C4160"/>
    <w:rsid w:val="001C5215"/>
    <w:rsid w:val="001D16E8"/>
    <w:rsid w:val="001D271E"/>
    <w:rsid w:val="001E2347"/>
    <w:rsid w:val="001E4EA3"/>
    <w:rsid w:val="001E6E5B"/>
    <w:rsid w:val="001F4D14"/>
    <w:rsid w:val="001F642A"/>
    <w:rsid w:val="0020061C"/>
    <w:rsid w:val="00200631"/>
    <w:rsid w:val="0020189B"/>
    <w:rsid w:val="0020249D"/>
    <w:rsid w:val="00204811"/>
    <w:rsid w:val="00204953"/>
    <w:rsid w:val="00207334"/>
    <w:rsid w:val="00214755"/>
    <w:rsid w:val="002174EF"/>
    <w:rsid w:val="00217F1D"/>
    <w:rsid w:val="00224782"/>
    <w:rsid w:val="00227451"/>
    <w:rsid w:val="0022769D"/>
    <w:rsid w:val="00232481"/>
    <w:rsid w:val="00236194"/>
    <w:rsid w:val="0024016E"/>
    <w:rsid w:val="002440F1"/>
    <w:rsid w:val="00244827"/>
    <w:rsid w:val="00244EA3"/>
    <w:rsid w:val="00251855"/>
    <w:rsid w:val="0025230B"/>
    <w:rsid w:val="00255E2D"/>
    <w:rsid w:val="00256A2A"/>
    <w:rsid w:val="00260F3E"/>
    <w:rsid w:val="0026187D"/>
    <w:rsid w:val="00265D71"/>
    <w:rsid w:val="002710C3"/>
    <w:rsid w:val="002713C0"/>
    <w:rsid w:val="002721C0"/>
    <w:rsid w:val="0027569F"/>
    <w:rsid w:val="002763C9"/>
    <w:rsid w:val="00276847"/>
    <w:rsid w:val="00280419"/>
    <w:rsid w:val="0028162E"/>
    <w:rsid w:val="0029024B"/>
    <w:rsid w:val="00290CB1"/>
    <w:rsid w:val="00292547"/>
    <w:rsid w:val="002A01C5"/>
    <w:rsid w:val="002A24D7"/>
    <w:rsid w:val="002A2CA8"/>
    <w:rsid w:val="002A686C"/>
    <w:rsid w:val="002A6A79"/>
    <w:rsid w:val="002A745B"/>
    <w:rsid w:val="002B0DFC"/>
    <w:rsid w:val="002B24F6"/>
    <w:rsid w:val="002B3DA4"/>
    <w:rsid w:val="002B4EF2"/>
    <w:rsid w:val="002C7543"/>
    <w:rsid w:val="002C7594"/>
    <w:rsid w:val="002E1F5C"/>
    <w:rsid w:val="002E2E02"/>
    <w:rsid w:val="002E38A9"/>
    <w:rsid w:val="002E7564"/>
    <w:rsid w:val="002E7E73"/>
    <w:rsid w:val="002F0DD3"/>
    <w:rsid w:val="002F1D66"/>
    <w:rsid w:val="002F1D7E"/>
    <w:rsid w:val="002F2A83"/>
    <w:rsid w:val="002F4336"/>
    <w:rsid w:val="002F7B18"/>
    <w:rsid w:val="00301617"/>
    <w:rsid w:val="00307EBA"/>
    <w:rsid w:val="00317B87"/>
    <w:rsid w:val="00336231"/>
    <w:rsid w:val="0033778E"/>
    <w:rsid w:val="003410B4"/>
    <w:rsid w:val="00345093"/>
    <w:rsid w:val="003477FE"/>
    <w:rsid w:val="00354195"/>
    <w:rsid w:val="00356B4B"/>
    <w:rsid w:val="0035728B"/>
    <w:rsid w:val="00362ACC"/>
    <w:rsid w:val="0037261B"/>
    <w:rsid w:val="00373ADF"/>
    <w:rsid w:val="00375EDD"/>
    <w:rsid w:val="0037656D"/>
    <w:rsid w:val="00381A25"/>
    <w:rsid w:val="0038445F"/>
    <w:rsid w:val="003845A1"/>
    <w:rsid w:val="0039159D"/>
    <w:rsid w:val="003931C1"/>
    <w:rsid w:val="0039528F"/>
    <w:rsid w:val="00396636"/>
    <w:rsid w:val="003A0192"/>
    <w:rsid w:val="003A035B"/>
    <w:rsid w:val="003A2728"/>
    <w:rsid w:val="003A4ED7"/>
    <w:rsid w:val="003A4FFD"/>
    <w:rsid w:val="003A6E48"/>
    <w:rsid w:val="003B0D19"/>
    <w:rsid w:val="003B1A84"/>
    <w:rsid w:val="003C24B9"/>
    <w:rsid w:val="003C3CD4"/>
    <w:rsid w:val="003C4610"/>
    <w:rsid w:val="003D1469"/>
    <w:rsid w:val="003D20A8"/>
    <w:rsid w:val="003D242D"/>
    <w:rsid w:val="003D5581"/>
    <w:rsid w:val="003D5BC9"/>
    <w:rsid w:val="003D7762"/>
    <w:rsid w:val="003E08C0"/>
    <w:rsid w:val="003E107D"/>
    <w:rsid w:val="003E16C8"/>
    <w:rsid w:val="003E4BEB"/>
    <w:rsid w:val="003E5974"/>
    <w:rsid w:val="003E60E2"/>
    <w:rsid w:val="003E6C33"/>
    <w:rsid w:val="003F1E14"/>
    <w:rsid w:val="003F7FBA"/>
    <w:rsid w:val="00401126"/>
    <w:rsid w:val="004037B6"/>
    <w:rsid w:val="00407AF9"/>
    <w:rsid w:val="00411978"/>
    <w:rsid w:val="00414771"/>
    <w:rsid w:val="00425644"/>
    <w:rsid w:val="00427B49"/>
    <w:rsid w:val="004326EA"/>
    <w:rsid w:val="004408BE"/>
    <w:rsid w:val="00441A78"/>
    <w:rsid w:val="00441AD6"/>
    <w:rsid w:val="00443D90"/>
    <w:rsid w:val="00443FB9"/>
    <w:rsid w:val="004517DD"/>
    <w:rsid w:val="00456BE6"/>
    <w:rsid w:val="00462297"/>
    <w:rsid w:val="0046440C"/>
    <w:rsid w:val="00465FE2"/>
    <w:rsid w:val="004677A4"/>
    <w:rsid w:val="004718BF"/>
    <w:rsid w:val="00471D3F"/>
    <w:rsid w:val="00473A5D"/>
    <w:rsid w:val="00481AF7"/>
    <w:rsid w:val="00482C0D"/>
    <w:rsid w:val="004849EA"/>
    <w:rsid w:val="00484B28"/>
    <w:rsid w:val="0048770F"/>
    <w:rsid w:val="0049401A"/>
    <w:rsid w:val="00494FA9"/>
    <w:rsid w:val="004A073D"/>
    <w:rsid w:val="004A5120"/>
    <w:rsid w:val="004A52C6"/>
    <w:rsid w:val="004A7615"/>
    <w:rsid w:val="004B0C68"/>
    <w:rsid w:val="004B2153"/>
    <w:rsid w:val="004B3812"/>
    <w:rsid w:val="004B381D"/>
    <w:rsid w:val="004B4F5F"/>
    <w:rsid w:val="004B51B7"/>
    <w:rsid w:val="004B6FA4"/>
    <w:rsid w:val="004C04A4"/>
    <w:rsid w:val="004C0D83"/>
    <w:rsid w:val="004C1E69"/>
    <w:rsid w:val="004C24F6"/>
    <w:rsid w:val="004C27D2"/>
    <w:rsid w:val="004C38C0"/>
    <w:rsid w:val="004C3A0F"/>
    <w:rsid w:val="004C3B83"/>
    <w:rsid w:val="004C471F"/>
    <w:rsid w:val="004C69C9"/>
    <w:rsid w:val="004C73A4"/>
    <w:rsid w:val="004C7BBA"/>
    <w:rsid w:val="004D07F9"/>
    <w:rsid w:val="004D2DF6"/>
    <w:rsid w:val="004D4F9B"/>
    <w:rsid w:val="004D6684"/>
    <w:rsid w:val="004E1078"/>
    <w:rsid w:val="004E1EC0"/>
    <w:rsid w:val="004E4ED9"/>
    <w:rsid w:val="004E4F7A"/>
    <w:rsid w:val="004F048A"/>
    <w:rsid w:val="004F604E"/>
    <w:rsid w:val="004F67E8"/>
    <w:rsid w:val="004F7471"/>
    <w:rsid w:val="004F7737"/>
    <w:rsid w:val="004F7EC2"/>
    <w:rsid w:val="00502FF4"/>
    <w:rsid w:val="00503259"/>
    <w:rsid w:val="00506959"/>
    <w:rsid w:val="00506C35"/>
    <w:rsid w:val="00517B42"/>
    <w:rsid w:val="0052109E"/>
    <w:rsid w:val="00521D63"/>
    <w:rsid w:val="00522C17"/>
    <w:rsid w:val="00525EB6"/>
    <w:rsid w:val="00530F83"/>
    <w:rsid w:val="00537AC2"/>
    <w:rsid w:val="005424C6"/>
    <w:rsid w:val="005424D7"/>
    <w:rsid w:val="00543030"/>
    <w:rsid w:val="005438F5"/>
    <w:rsid w:val="00546FB0"/>
    <w:rsid w:val="00547DAF"/>
    <w:rsid w:val="00550993"/>
    <w:rsid w:val="00551E28"/>
    <w:rsid w:val="00562360"/>
    <w:rsid w:val="00562F15"/>
    <w:rsid w:val="005638C2"/>
    <w:rsid w:val="00563A83"/>
    <w:rsid w:val="00563BFB"/>
    <w:rsid w:val="0056465D"/>
    <w:rsid w:val="0056479F"/>
    <w:rsid w:val="00565D76"/>
    <w:rsid w:val="00567659"/>
    <w:rsid w:val="00570492"/>
    <w:rsid w:val="00571271"/>
    <w:rsid w:val="00572B6E"/>
    <w:rsid w:val="005749AA"/>
    <w:rsid w:val="00574F35"/>
    <w:rsid w:val="00575677"/>
    <w:rsid w:val="00576EB7"/>
    <w:rsid w:val="00581A2E"/>
    <w:rsid w:val="00581A36"/>
    <w:rsid w:val="00582024"/>
    <w:rsid w:val="005901AD"/>
    <w:rsid w:val="00593F2E"/>
    <w:rsid w:val="005952EC"/>
    <w:rsid w:val="00595942"/>
    <w:rsid w:val="00596A0D"/>
    <w:rsid w:val="00596C74"/>
    <w:rsid w:val="005A78E3"/>
    <w:rsid w:val="005B0FEF"/>
    <w:rsid w:val="005B6E2B"/>
    <w:rsid w:val="005C0D18"/>
    <w:rsid w:val="005C2B9C"/>
    <w:rsid w:val="005C3F65"/>
    <w:rsid w:val="005C76AF"/>
    <w:rsid w:val="005C7A08"/>
    <w:rsid w:val="005D393A"/>
    <w:rsid w:val="005D3987"/>
    <w:rsid w:val="005D6A7A"/>
    <w:rsid w:val="005D721E"/>
    <w:rsid w:val="005E6864"/>
    <w:rsid w:val="005E7A1C"/>
    <w:rsid w:val="005F1DD9"/>
    <w:rsid w:val="005F2FA2"/>
    <w:rsid w:val="005F3F76"/>
    <w:rsid w:val="005F68D3"/>
    <w:rsid w:val="0060116C"/>
    <w:rsid w:val="006122F2"/>
    <w:rsid w:val="006137F7"/>
    <w:rsid w:val="00615385"/>
    <w:rsid w:val="00616758"/>
    <w:rsid w:val="00620EAF"/>
    <w:rsid w:val="00625955"/>
    <w:rsid w:val="00626CEC"/>
    <w:rsid w:val="00627189"/>
    <w:rsid w:val="00627A1B"/>
    <w:rsid w:val="00631682"/>
    <w:rsid w:val="00637DCB"/>
    <w:rsid w:val="00641320"/>
    <w:rsid w:val="0064199D"/>
    <w:rsid w:val="0064299C"/>
    <w:rsid w:val="00645B01"/>
    <w:rsid w:val="00647D8B"/>
    <w:rsid w:val="00653D15"/>
    <w:rsid w:val="00654AD3"/>
    <w:rsid w:val="00655DF8"/>
    <w:rsid w:val="006564FA"/>
    <w:rsid w:val="00656C46"/>
    <w:rsid w:val="0065756E"/>
    <w:rsid w:val="00661FA7"/>
    <w:rsid w:val="00666338"/>
    <w:rsid w:val="006667FE"/>
    <w:rsid w:val="00666861"/>
    <w:rsid w:val="00670FC0"/>
    <w:rsid w:val="006731A8"/>
    <w:rsid w:val="006830EA"/>
    <w:rsid w:val="006A16F6"/>
    <w:rsid w:val="006A2F70"/>
    <w:rsid w:val="006A5B79"/>
    <w:rsid w:val="006A5DDA"/>
    <w:rsid w:val="006B39AB"/>
    <w:rsid w:val="006B4479"/>
    <w:rsid w:val="006B5990"/>
    <w:rsid w:val="006B5A97"/>
    <w:rsid w:val="006B67BD"/>
    <w:rsid w:val="006B6FF7"/>
    <w:rsid w:val="006C0BB8"/>
    <w:rsid w:val="006C1927"/>
    <w:rsid w:val="006C6B93"/>
    <w:rsid w:val="006D1FAD"/>
    <w:rsid w:val="006D2506"/>
    <w:rsid w:val="006D2F04"/>
    <w:rsid w:val="006D3780"/>
    <w:rsid w:val="006D45E4"/>
    <w:rsid w:val="006D5A22"/>
    <w:rsid w:val="006D5EEA"/>
    <w:rsid w:val="006D6679"/>
    <w:rsid w:val="006D78E1"/>
    <w:rsid w:val="006E0A37"/>
    <w:rsid w:val="006E369D"/>
    <w:rsid w:val="006E54FE"/>
    <w:rsid w:val="006F1851"/>
    <w:rsid w:val="007007EF"/>
    <w:rsid w:val="0070142A"/>
    <w:rsid w:val="00704A5D"/>
    <w:rsid w:val="007065A2"/>
    <w:rsid w:val="00720237"/>
    <w:rsid w:val="00724253"/>
    <w:rsid w:val="00724729"/>
    <w:rsid w:val="00724D28"/>
    <w:rsid w:val="00724D47"/>
    <w:rsid w:val="00744855"/>
    <w:rsid w:val="00744D07"/>
    <w:rsid w:val="00751260"/>
    <w:rsid w:val="00755EAD"/>
    <w:rsid w:val="0075619C"/>
    <w:rsid w:val="0076156E"/>
    <w:rsid w:val="00766CEB"/>
    <w:rsid w:val="00766CF4"/>
    <w:rsid w:val="00771B90"/>
    <w:rsid w:val="007725DD"/>
    <w:rsid w:val="007740AD"/>
    <w:rsid w:val="00782CA3"/>
    <w:rsid w:val="00783674"/>
    <w:rsid w:val="007848BB"/>
    <w:rsid w:val="00784937"/>
    <w:rsid w:val="00791878"/>
    <w:rsid w:val="00795508"/>
    <w:rsid w:val="00796AA4"/>
    <w:rsid w:val="007A1A38"/>
    <w:rsid w:val="007A612D"/>
    <w:rsid w:val="007A71FB"/>
    <w:rsid w:val="007B2F8C"/>
    <w:rsid w:val="007C2AC6"/>
    <w:rsid w:val="007C2E8A"/>
    <w:rsid w:val="007D2235"/>
    <w:rsid w:val="007D4121"/>
    <w:rsid w:val="007D4355"/>
    <w:rsid w:val="007D43BF"/>
    <w:rsid w:val="007D6360"/>
    <w:rsid w:val="007E207A"/>
    <w:rsid w:val="007E53B8"/>
    <w:rsid w:val="007E5CA1"/>
    <w:rsid w:val="007E7EED"/>
    <w:rsid w:val="007F1B6A"/>
    <w:rsid w:val="007F6A3B"/>
    <w:rsid w:val="00800BB3"/>
    <w:rsid w:val="008028D5"/>
    <w:rsid w:val="00802A9F"/>
    <w:rsid w:val="00802B45"/>
    <w:rsid w:val="00802FDD"/>
    <w:rsid w:val="00804852"/>
    <w:rsid w:val="0080546C"/>
    <w:rsid w:val="00807E7D"/>
    <w:rsid w:val="00810FA8"/>
    <w:rsid w:val="0081462A"/>
    <w:rsid w:val="008215B8"/>
    <w:rsid w:val="00822B43"/>
    <w:rsid w:val="0082334B"/>
    <w:rsid w:val="00823D7E"/>
    <w:rsid w:val="00832AAB"/>
    <w:rsid w:val="00832E63"/>
    <w:rsid w:val="00841914"/>
    <w:rsid w:val="008434E6"/>
    <w:rsid w:val="00843CB4"/>
    <w:rsid w:val="00844945"/>
    <w:rsid w:val="00844C9E"/>
    <w:rsid w:val="008459C7"/>
    <w:rsid w:val="00846C74"/>
    <w:rsid w:val="008506C6"/>
    <w:rsid w:val="00852BEA"/>
    <w:rsid w:val="00860D71"/>
    <w:rsid w:val="00861BE6"/>
    <w:rsid w:val="00862238"/>
    <w:rsid w:val="008644AD"/>
    <w:rsid w:val="00864A34"/>
    <w:rsid w:val="00864A52"/>
    <w:rsid w:val="00865FEE"/>
    <w:rsid w:val="008704A2"/>
    <w:rsid w:val="00872E9D"/>
    <w:rsid w:val="00881E93"/>
    <w:rsid w:val="00882073"/>
    <w:rsid w:val="00885005"/>
    <w:rsid w:val="008877D7"/>
    <w:rsid w:val="00890A83"/>
    <w:rsid w:val="0089142D"/>
    <w:rsid w:val="00897B56"/>
    <w:rsid w:val="008A1BD2"/>
    <w:rsid w:val="008B0033"/>
    <w:rsid w:val="008B2F31"/>
    <w:rsid w:val="008C03C4"/>
    <w:rsid w:val="008C6011"/>
    <w:rsid w:val="008C7498"/>
    <w:rsid w:val="008D05CC"/>
    <w:rsid w:val="008D1C3C"/>
    <w:rsid w:val="008D24D6"/>
    <w:rsid w:val="008D4665"/>
    <w:rsid w:val="008D6619"/>
    <w:rsid w:val="008D71AA"/>
    <w:rsid w:val="008E5CD1"/>
    <w:rsid w:val="008E7B52"/>
    <w:rsid w:val="008F50F7"/>
    <w:rsid w:val="008F6963"/>
    <w:rsid w:val="008F6CDF"/>
    <w:rsid w:val="0090315E"/>
    <w:rsid w:val="009034AF"/>
    <w:rsid w:val="009038AA"/>
    <w:rsid w:val="00904D60"/>
    <w:rsid w:val="00906474"/>
    <w:rsid w:val="009074CD"/>
    <w:rsid w:val="009076E8"/>
    <w:rsid w:val="009110A1"/>
    <w:rsid w:val="00911634"/>
    <w:rsid w:val="00915C3A"/>
    <w:rsid w:val="00920393"/>
    <w:rsid w:val="00920402"/>
    <w:rsid w:val="0092074C"/>
    <w:rsid w:val="00923649"/>
    <w:rsid w:val="00924453"/>
    <w:rsid w:val="00925C8F"/>
    <w:rsid w:val="00932400"/>
    <w:rsid w:val="009326B5"/>
    <w:rsid w:val="009378A1"/>
    <w:rsid w:val="00937BD9"/>
    <w:rsid w:val="00940E43"/>
    <w:rsid w:val="00945250"/>
    <w:rsid w:val="0094580F"/>
    <w:rsid w:val="0095069E"/>
    <w:rsid w:val="00951CBD"/>
    <w:rsid w:val="00952A55"/>
    <w:rsid w:val="009538A0"/>
    <w:rsid w:val="00954700"/>
    <w:rsid w:val="00955A4E"/>
    <w:rsid w:val="00956A77"/>
    <w:rsid w:val="0095705E"/>
    <w:rsid w:val="00963268"/>
    <w:rsid w:val="00967F1A"/>
    <w:rsid w:val="00970312"/>
    <w:rsid w:val="00970CD0"/>
    <w:rsid w:val="00975FC6"/>
    <w:rsid w:val="009778D9"/>
    <w:rsid w:val="00977A6F"/>
    <w:rsid w:val="0098449F"/>
    <w:rsid w:val="0098506D"/>
    <w:rsid w:val="0098610B"/>
    <w:rsid w:val="00986F60"/>
    <w:rsid w:val="009A07A3"/>
    <w:rsid w:val="009A0A25"/>
    <w:rsid w:val="009B2C57"/>
    <w:rsid w:val="009B5D07"/>
    <w:rsid w:val="009B77D6"/>
    <w:rsid w:val="009C0B9E"/>
    <w:rsid w:val="009C1929"/>
    <w:rsid w:val="009C30C7"/>
    <w:rsid w:val="009C3833"/>
    <w:rsid w:val="009C4AE2"/>
    <w:rsid w:val="009D238F"/>
    <w:rsid w:val="009D2F36"/>
    <w:rsid w:val="009D3CA6"/>
    <w:rsid w:val="009D4A8A"/>
    <w:rsid w:val="009D6262"/>
    <w:rsid w:val="009E0095"/>
    <w:rsid w:val="009E207E"/>
    <w:rsid w:val="009E2182"/>
    <w:rsid w:val="009E344D"/>
    <w:rsid w:val="009E6B63"/>
    <w:rsid w:val="009F0F0F"/>
    <w:rsid w:val="009F384E"/>
    <w:rsid w:val="009F476D"/>
    <w:rsid w:val="009F7C51"/>
    <w:rsid w:val="00A00D55"/>
    <w:rsid w:val="00A01283"/>
    <w:rsid w:val="00A01706"/>
    <w:rsid w:val="00A034D1"/>
    <w:rsid w:val="00A03BCD"/>
    <w:rsid w:val="00A116A6"/>
    <w:rsid w:val="00A121B5"/>
    <w:rsid w:val="00A128D4"/>
    <w:rsid w:val="00A21E06"/>
    <w:rsid w:val="00A24161"/>
    <w:rsid w:val="00A24233"/>
    <w:rsid w:val="00A25969"/>
    <w:rsid w:val="00A33C64"/>
    <w:rsid w:val="00A37006"/>
    <w:rsid w:val="00A4574C"/>
    <w:rsid w:val="00A46D91"/>
    <w:rsid w:val="00A472AD"/>
    <w:rsid w:val="00A54415"/>
    <w:rsid w:val="00A612B3"/>
    <w:rsid w:val="00A63187"/>
    <w:rsid w:val="00A63E05"/>
    <w:rsid w:val="00A640C2"/>
    <w:rsid w:val="00A64E90"/>
    <w:rsid w:val="00A65709"/>
    <w:rsid w:val="00A66B65"/>
    <w:rsid w:val="00A66D8B"/>
    <w:rsid w:val="00A6736E"/>
    <w:rsid w:val="00A67455"/>
    <w:rsid w:val="00A703F0"/>
    <w:rsid w:val="00A72EF8"/>
    <w:rsid w:val="00A74FAD"/>
    <w:rsid w:val="00A76CDA"/>
    <w:rsid w:val="00A770FD"/>
    <w:rsid w:val="00A80AA0"/>
    <w:rsid w:val="00A8195F"/>
    <w:rsid w:val="00A81A49"/>
    <w:rsid w:val="00A82C20"/>
    <w:rsid w:val="00A860E2"/>
    <w:rsid w:val="00A86AA9"/>
    <w:rsid w:val="00A911BA"/>
    <w:rsid w:val="00A914A8"/>
    <w:rsid w:val="00A949B9"/>
    <w:rsid w:val="00A95572"/>
    <w:rsid w:val="00AA0532"/>
    <w:rsid w:val="00AA2700"/>
    <w:rsid w:val="00AA2E56"/>
    <w:rsid w:val="00AA3647"/>
    <w:rsid w:val="00AA68F1"/>
    <w:rsid w:val="00AA7029"/>
    <w:rsid w:val="00AB185C"/>
    <w:rsid w:val="00AB28C9"/>
    <w:rsid w:val="00AB6CE5"/>
    <w:rsid w:val="00AB7438"/>
    <w:rsid w:val="00AB7678"/>
    <w:rsid w:val="00AB7F2E"/>
    <w:rsid w:val="00AC1815"/>
    <w:rsid w:val="00AC2847"/>
    <w:rsid w:val="00AC2934"/>
    <w:rsid w:val="00AC3BEC"/>
    <w:rsid w:val="00AC68CF"/>
    <w:rsid w:val="00AD0B55"/>
    <w:rsid w:val="00AD0D06"/>
    <w:rsid w:val="00AD114E"/>
    <w:rsid w:val="00AD4B6C"/>
    <w:rsid w:val="00AE5074"/>
    <w:rsid w:val="00AE5F2F"/>
    <w:rsid w:val="00AE6F53"/>
    <w:rsid w:val="00AE77A7"/>
    <w:rsid w:val="00AF0342"/>
    <w:rsid w:val="00AF2AB4"/>
    <w:rsid w:val="00AF349F"/>
    <w:rsid w:val="00AF6D38"/>
    <w:rsid w:val="00B01828"/>
    <w:rsid w:val="00B02A27"/>
    <w:rsid w:val="00B04FF0"/>
    <w:rsid w:val="00B0561F"/>
    <w:rsid w:val="00B06523"/>
    <w:rsid w:val="00B12A8C"/>
    <w:rsid w:val="00B12F5E"/>
    <w:rsid w:val="00B17F4B"/>
    <w:rsid w:val="00B20B92"/>
    <w:rsid w:val="00B23CB7"/>
    <w:rsid w:val="00B304B2"/>
    <w:rsid w:val="00B32DA5"/>
    <w:rsid w:val="00B347CE"/>
    <w:rsid w:val="00B41DED"/>
    <w:rsid w:val="00B4297A"/>
    <w:rsid w:val="00B451F3"/>
    <w:rsid w:val="00B4620D"/>
    <w:rsid w:val="00B47840"/>
    <w:rsid w:val="00B50825"/>
    <w:rsid w:val="00B5191A"/>
    <w:rsid w:val="00B5691E"/>
    <w:rsid w:val="00B62A45"/>
    <w:rsid w:val="00B64D9C"/>
    <w:rsid w:val="00B65171"/>
    <w:rsid w:val="00B66B7F"/>
    <w:rsid w:val="00B733DC"/>
    <w:rsid w:val="00B76305"/>
    <w:rsid w:val="00B86F89"/>
    <w:rsid w:val="00B8730E"/>
    <w:rsid w:val="00B923AC"/>
    <w:rsid w:val="00B92A91"/>
    <w:rsid w:val="00BA02B0"/>
    <w:rsid w:val="00BA3178"/>
    <w:rsid w:val="00BA5145"/>
    <w:rsid w:val="00BB30F0"/>
    <w:rsid w:val="00BC5C54"/>
    <w:rsid w:val="00BC6337"/>
    <w:rsid w:val="00BD0B4E"/>
    <w:rsid w:val="00BD0CE4"/>
    <w:rsid w:val="00BD13FE"/>
    <w:rsid w:val="00BD38B3"/>
    <w:rsid w:val="00BF0096"/>
    <w:rsid w:val="00BF0CD9"/>
    <w:rsid w:val="00BF1704"/>
    <w:rsid w:val="00BF29A4"/>
    <w:rsid w:val="00BF6E98"/>
    <w:rsid w:val="00C01E6E"/>
    <w:rsid w:val="00C03F36"/>
    <w:rsid w:val="00C05B84"/>
    <w:rsid w:val="00C155DD"/>
    <w:rsid w:val="00C16D43"/>
    <w:rsid w:val="00C17EC3"/>
    <w:rsid w:val="00C25503"/>
    <w:rsid w:val="00C312AB"/>
    <w:rsid w:val="00C371C7"/>
    <w:rsid w:val="00C37F03"/>
    <w:rsid w:val="00C41CC3"/>
    <w:rsid w:val="00C42DEF"/>
    <w:rsid w:val="00C441BB"/>
    <w:rsid w:val="00C51F97"/>
    <w:rsid w:val="00C540AC"/>
    <w:rsid w:val="00C5754B"/>
    <w:rsid w:val="00C651E0"/>
    <w:rsid w:val="00C6688A"/>
    <w:rsid w:val="00C70F5C"/>
    <w:rsid w:val="00C71589"/>
    <w:rsid w:val="00C72AB2"/>
    <w:rsid w:val="00C74147"/>
    <w:rsid w:val="00C7429C"/>
    <w:rsid w:val="00C771F3"/>
    <w:rsid w:val="00C82105"/>
    <w:rsid w:val="00C83212"/>
    <w:rsid w:val="00C83A9E"/>
    <w:rsid w:val="00C906AD"/>
    <w:rsid w:val="00C913FE"/>
    <w:rsid w:val="00C93901"/>
    <w:rsid w:val="00C93DC3"/>
    <w:rsid w:val="00C952C6"/>
    <w:rsid w:val="00CA0EB8"/>
    <w:rsid w:val="00CB05DC"/>
    <w:rsid w:val="00CB0911"/>
    <w:rsid w:val="00CB3619"/>
    <w:rsid w:val="00CB3A7D"/>
    <w:rsid w:val="00CB6045"/>
    <w:rsid w:val="00CC4A18"/>
    <w:rsid w:val="00CC4FEE"/>
    <w:rsid w:val="00CC75F7"/>
    <w:rsid w:val="00CD351D"/>
    <w:rsid w:val="00CE0DAE"/>
    <w:rsid w:val="00CF4168"/>
    <w:rsid w:val="00CF6661"/>
    <w:rsid w:val="00CF683D"/>
    <w:rsid w:val="00CF6B24"/>
    <w:rsid w:val="00CF6E35"/>
    <w:rsid w:val="00D00C3C"/>
    <w:rsid w:val="00D01678"/>
    <w:rsid w:val="00D022FA"/>
    <w:rsid w:val="00D02AA3"/>
    <w:rsid w:val="00D05326"/>
    <w:rsid w:val="00D05D0A"/>
    <w:rsid w:val="00D06D09"/>
    <w:rsid w:val="00D13571"/>
    <w:rsid w:val="00D13B17"/>
    <w:rsid w:val="00D14F7A"/>
    <w:rsid w:val="00D15144"/>
    <w:rsid w:val="00D16A27"/>
    <w:rsid w:val="00D20483"/>
    <w:rsid w:val="00D2710A"/>
    <w:rsid w:val="00D315AE"/>
    <w:rsid w:val="00D317E8"/>
    <w:rsid w:val="00D33724"/>
    <w:rsid w:val="00D4021E"/>
    <w:rsid w:val="00D40278"/>
    <w:rsid w:val="00D41447"/>
    <w:rsid w:val="00D43DC8"/>
    <w:rsid w:val="00D4428A"/>
    <w:rsid w:val="00D44DD9"/>
    <w:rsid w:val="00D45F46"/>
    <w:rsid w:val="00D5053C"/>
    <w:rsid w:val="00D5115D"/>
    <w:rsid w:val="00D51F61"/>
    <w:rsid w:val="00D67026"/>
    <w:rsid w:val="00D670C9"/>
    <w:rsid w:val="00D70942"/>
    <w:rsid w:val="00D72C48"/>
    <w:rsid w:val="00D7492E"/>
    <w:rsid w:val="00D75DC9"/>
    <w:rsid w:val="00D76DA9"/>
    <w:rsid w:val="00D8040E"/>
    <w:rsid w:val="00D8055A"/>
    <w:rsid w:val="00D87C03"/>
    <w:rsid w:val="00DA09E4"/>
    <w:rsid w:val="00DA391F"/>
    <w:rsid w:val="00DA4A3D"/>
    <w:rsid w:val="00DB0369"/>
    <w:rsid w:val="00DB2D74"/>
    <w:rsid w:val="00DB635A"/>
    <w:rsid w:val="00DC1007"/>
    <w:rsid w:val="00DC2FE3"/>
    <w:rsid w:val="00DC5EFE"/>
    <w:rsid w:val="00DD21AB"/>
    <w:rsid w:val="00DE4A0A"/>
    <w:rsid w:val="00DE5637"/>
    <w:rsid w:val="00DE74B3"/>
    <w:rsid w:val="00DF1C6B"/>
    <w:rsid w:val="00DF383D"/>
    <w:rsid w:val="00DF6503"/>
    <w:rsid w:val="00E04113"/>
    <w:rsid w:val="00E06F7D"/>
    <w:rsid w:val="00E11196"/>
    <w:rsid w:val="00E11EC5"/>
    <w:rsid w:val="00E20E0C"/>
    <w:rsid w:val="00E21520"/>
    <w:rsid w:val="00E2180C"/>
    <w:rsid w:val="00E21CC7"/>
    <w:rsid w:val="00E22A97"/>
    <w:rsid w:val="00E23649"/>
    <w:rsid w:val="00E249E9"/>
    <w:rsid w:val="00E25D57"/>
    <w:rsid w:val="00E2644B"/>
    <w:rsid w:val="00E27D7E"/>
    <w:rsid w:val="00E27E3B"/>
    <w:rsid w:val="00E31F50"/>
    <w:rsid w:val="00E32264"/>
    <w:rsid w:val="00E32A4A"/>
    <w:rsid w:val="00E32FD4"/>
    <w:rsid w:val="00E34F59"/>
    <w:rsid w:val="00E36EF3"/>
    <w:rsid w:val="00E414E7"/>
    <w:rsid w:val="00E437B9"/>
    <w:rsid w:val="00E4617A"/>
    <w:rsid w:val="00E50489"/>
    <w:rsid w:val="00E577DB"/>
    <w:rsid w:val="00E63B3C"/>
    <w:rsid w:val="00E64E83"/>
    <w:rsid w:val="00E661F1"/>
    <w:rsid w:val="00E72B01"/>
    <w:rsid w:val="00E74047"/>
    <w:rsid w:val="00E76076"/>
    <w:rsid w:val="00E802C7"/>
    <w:rsid w:val="00E824A3"/>
    <w:rsid w:val="00E9452B"/>
    <w:rsid w:val="00EA11DD"/>
    <w:rsid w:val="00EA7917"/>
    <w:rsid w:val="00EB1CBC"/>
    <w:rsid w:val="00EB3B1C"/>
    <w:rsid w:val="00EB4A52"/>
    <w:rsid w:val="00EB4F6C"/>
    <w:rsid w:val="00EB5A27"/>
    <w:rsid w:val="00EC4F3C"/>
    <w:rsid w:val="00ED1A8E"/>
    <w:rsid w:val="00ED523F"/>
    <w:rsid w:val="00ED775E"/>
    <w:rsid w:val="00EE10B3"/>
    <w:rsid w:val="00EE3747"/>
    <w:rsid w:val="00EE4CF6"/>
    <w:rsid w:val="00EE70FC"/>
    <w:rsid w:val="00EE79C4"/>
    <w:rsid w:val="00EE7F4F"/>
    <w:rsid w:val="00EF75FF"/>
    <w:rsid w:val="00F015EB"/>
    <w:rsid w:val="00F01B3F"/>
    <w:rsid w:val="00F03530"/>
    <w:rsid w:val="00F03CC1"/>
    <w:rsid w:val="00F10E46"/>
    <w:rsid w:val="00F110E1"/>
    <w:rsid w:val="00F11CAB"/>
    <w:rsid w:val="00F13F2C"/>
    <w:rsid w:val="00F14421"/>
    <w:rsid w:val="00F14AFD"/>
    <w:rsid w:val="00F201BE"/>
    <w:rsid w:val="00F20557"/>
    <w:rsid w:val="00F244D9"/>
    <w:rsid w:val="00F318F3"/>
    <w:rsid w:val="00F32040"/>
    <w:rsid w:val="00F36A00"/>
    <w:rsid w:val="00F40208"/>
    <w:rsid w:val="00F43CF3"/>
    <w:rsid w:val="00F45F92"/>
    <w:rsid w:val="00F514CC"/>
    <w:rsid w:val="00F51A5A"/>
    <w:rsid w:val="00F54612"/>
    <w:rsid w:val="00F55325"/>
    <w:rsid w:val="00F571BC"/>
    <w:rsid w:val="00F6198F"/>
    <w:rsid w:val="00F621B8"/>
    <w:rsid w:val="00F71345"/>
    <w:rsid w:val="00F713FC"/>
    <w:rsid w:val="00F779CA"/>
    <w:rsid w:val="00F81EAE"/>
    <w:rsid w:val="00F81EE2"/>
    <w:rsid w:val="00F839C5"/>
    <w:rsid w:val="00F83E15"/>
    <w:rsid w:val="00F8405C"/>
    <w:rsid w:val="00F901DD"/>
    <w:rsid w:val="00F90BF5"/>
    <w:rsid w:val="00F94824"/>
    <w:rsid w:val="00F95D23"/>
    <w:rsid w:val="00FA129B"/>
    <w:rsid w:val="00FA44BF"/>
    <w:rsid w:val="00FA68B7"/>
    <w:rsid w:val="00FB481B"/>
    <w:rsid w:val="00FB5031"/>
    <w:rsid w:val="00FB5B61"/>
    <w:rsid w:val="00FB64C1"/>
    <w:rsid w:val="00FB6ED5"/>
    <w:rsid w:val="00FC2FC3"/>
    <w:rsid w:val="00FC30B7"/>
    <w:rsid w:val="00FC3EE3"/>
    <w:rsid w:val="00FC5748"/>
    <w:rsid w:val="00FC7A5E"/>
    <w:rsid w:val="00FD1B5E"/>
    <w:rsid w:val="00FD1C08"/>
    <w:rsid w:val="00FD2BB8"/>
    <w:rsid w:val="00FD2DA0"/>
    <w:rsid w:val="00FD38FA"/>
    <w:rsid w:val="00FD3989"/>
    <w:rsid w:val="00FD6419"/>
    <w:rsid w:val="00FE6070"/>
    <w:rsid w:val="00FF0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 w:type="character" w:styleId="FollowedHyperlink">
    <w:name w:val="FollowedHyperlink"/>
    <w:basedOn w:val="DefaultParagraphFont"/>
    <w:uiPriority w:val="99"/>
    <w:semiHidden/>
    <w:unhideWhenUsed/>
    <w:rsid w:val="0017654B"/>
    <w:rPr>
      <w:color w:val="800080" w:themeColor="followedHyperlink"/>
      <w:u w:val="single"/>
    </w:rPr>
  </w:style>
  <w:style w:type="character" w:styleId="CommentReference">
    <w:name w:val="annotation reference"/>
    <w:basedOn w:val="DefaultParagraphFont"/>
    <w:uiPriority w:val="99"/>
    <w:semiHidden/>
    <w:unhideWhenUsed/>
    <w:rsid w:val="00471D3F"/>
    <w:rPr>
      <w:sz w:val="16"/>
      <w:szCs w:val="16"/>
    </w:rPr>
  </w:style>
  <w:style w:type="paragraph" w:styleId="CommentText">
    <w:name w:val="annotation text"/>
    <w:basedOn w:val="Normal"/>
    <w:link w:val="CommentTextChar"/>
    <w:uiPriority w:val="99"/>
    <w:semiHidden/>
    <w:unhideWhenUsed/>
    <w:rsid w:val="00471D3F"/>
    <w:rPr>
      <w:sz w:val="20"/>
      <w:szCs w:val="20"/>
    </w:rPr>
  </w:style>
  <w:style w:type="character" w:customStyle="1" w:styleId="CommentTextChar">
    <w:name w:val="Comment Text Char"/>
    <w:basedOn w:val="DefaultParagraphFont"/>
    <w:link w:val="CommentText"/>
    <w:uiPriority w:val="99"/>
    <w:semiHidden/>
    <w:rsid w:val="00471D3F"/>
    <w:rPr>
      <w:sz w:val="20"/>
      <w:szCs w:val="20"/>
    </w:rPr>
  </w:style>
  <w:style w:type="paragraph" w:styleId="CommentSubject">
    <w:name w:val="annotation subject"/>
    <w:basedOn w:val="CommentText"/>
    <w:next w:val="CommentText"/>
    <w:link w:val="CommentSubjectChar"/>
    <w:uiPriority w:val="99"/>
    <w:semiHidden/>
    <w:unhideWhenUsed/>
    <w:rsid w:val="00471D3F"/>
    <w:rPr>
      <w:b/>
      <w:bCs/>
    </w:rPr>
  </w:style>
  <w:style w:type="character" w:customStyle="1" w:styleId="CommentSubjectChar">
    <w:name w:val="Comment Subject Char"/>
    <w:basedOn w:val="CommentTextChar"/>
    <w:link w:val="CommentSubject"/>
    <w:uiPriority w:val="99"/>
    <w:semiHidden/>
    <w:rsid w:val="00471D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CA6"/>
    <w:pPr>
      <w:tabs>
        <w:tab w:val="center" w:pos="4680"/>
        <w:tab w:val="right" w:pos="9360"/>
      </w:tabs>
    </w:pPr>
  </w:style>
  <w:style w:type="character" w:customStyle="1" w:styleId="HeaderChar">
    <w:name w:val="Header Char"/>
    <w:basedOn w:val="DefaultParagraphFont"/>
    <w:link w:val="Header"/>
    <w:uiPriority w:val="99"/>
    <w:rsid w:val="009D3CA6"/>
  </w:style>
  <w:style w:type="paragraph" w:styleId="Footer">
    <w:name w:val="footer"/>
    <w:basedOn w:val="Normal"/>
    <w:link w:val="FooterChar"/>
    <w:uiPriority w:val="99"/>
    <w:unhideWhenUsed/>
    <w:rsid w:val="009D3CA6"/>
    <w:pPr>
      <w:tabs>
        <w:tab w:val="center" w:pos="4680"/>
        <w:tab w:val="right" w:pos="9360"/>
      </w:tabs>
    </w:pPr>
  </w:style>
  <w:style w:type="character" w:customStyle="1" w:styleId="FooterChar">
    <w:name w:val="Footer Char"/>
    <w:basedOn w:val="DefaultParagraphFont"/>
    <w:link w:val="Footer"/>
    <w:uiPriority w:val="99"/>
    <w:rsid w:val="009D3CA6"/>
  </w:style>
  <w:style w:type="paragraph" w:styleId="BalloonText">
    <w:name w:val="Balloon Text"/>
    <w:basedOn w:val="Normal"/>
    <w:link w:val="BalloonTextChar"/>
    <w:uiPriority w:val="99"/>
    <w:semiHidden/>
    <w:unhideWhenUsed/>
    <w:rsid w:val="009D3CA6"/>
    <w:rPr>
      <w:rFonts w:ascii="Tahoma" w:hAnsi="Tahoma" w:cs="Tahoma"/>
      <w:sz w:val="16"/>
      <w:szCs w:val="16"/>
    </w:rPr>
  </w:style>
  <w:style w:type="character" w:customStyle="1" w:styleId="BalloonTextChar">
    <w:name w:val="Balloon Text Char"/>
    <w:basedOn w:val="DefaultParagraphFont"/>
    <w:link w:val="BalloonText"/>
    <w:uiPriority w:val="99"/>
    <w:semiHidden/>
    <w:rsid w:val="009D3CA6"/>
    <w:rPr>
      <w:rFonts w:ascii="Tahoma" w:hAnsi="Tahoma" w:cs="Tahoma"/>
      <w:sz w:val="16"/>
      <w:szCs w:val="16"/>
    </w:rPr>
  </w:style>
  <w:style w:type="character" w:styleId="Hyperlink">
    <w:name w:val="Hyperlink"/>
    <w:basedOn w:val="DefaultParagraphFont"/>
    <w:uiPriority w:val="99"/>
    <w:unhideWhenUsed/>
    <w:rsid w:val="009D3CA6"/>
    <w:rPr>
      <w:color w:val="0000FF" w:themeColor="hyperlink"/>
      <w:u w:val="single"/>
    </w:rPr>
  </w:style>
  <w:style w:type="paragraph" w:styleId="ListParagraph">
    <w:name w:val="List Paragraph"/>
    <w:basedOn w:val="Normal"/>
    <w:uiPriority w:val="34"/>
    <w:qFormat/>
    <w:rsid w:val="009D238F"/>
    <w:pPr>
      <w:ind w:left="720"/>
      <w:contextualSpacing/>
    </w:pPr>
  </w:style>
  <w:style w:type="character" w:styleId="FollowedHyperlink">
    <w:name w:val="FollowedHyperlink"/>
    <w:basedOn w:val="DefaultParagraphFont"/>
    <w:uiPriority w:val="99"/>
    <w:semiHidden/>
    <w:unhideWhenUsed/>
    <w:rsid w:val="0017654B"/>
    <w:rPr>
      <w:color w:val="800080" w:themeColor="followedHyperlink"/>
      <w:u w:val="single"/>
    </w:rPr>
  </w:style>
  <w:style w:type="character" w:styleId="CommentReference">
    <w:name w:val="annotation reference"/>
    <w:basedOn w:val="DefaultParagraphFont"/>
    <w:uiPriority w:val="99"/>
    <w:semiHidden/>
    <w:unhideWhenUsed/>
    <w:rsid w:val="00471D3F"/>
    <w:rPr>
      <w:sz w:val="16"/>
      <w:szCs w:val="16"/>
    </w:rPr>
  </w:style>
  <w:style w:type="paragraph" w:styleId="CommentText">
    <w:name w:val="annotation text"/>
    <w:basedOn w:val="Normal"/>
    <w:link w:val="CommentTextChar"/>
    <w:uiPriority w:val="99"/>
    <w:semiHidden/>
    <w:unhideWhenUsed/>
    <w:rsid w:val="00471D3F"/>
    <w:rPr>
      <w:sz w:val="20"/>
      <w:szCs w:val="20"/>
    </w:rPr>
  </w:style>
  <w:style w:type="character" w:customStyle="1" w:styleId="CommentTextChar">
    <w:name w:val="Comment Text Char"/>
    <w:basedOn w:val="DefaultParagraphFont"/>
    <w:link w:val="CommentText"/>
    <w:uiPriority w:val="99"/>
    <w:semiHidden/>
    <w:rsid w:val="00471D3F"/>
    <w:rPr>
      <w:sz w:val="20"/>
      <w:szCs w:val="20"/>
    </w:rPr>
  </w:style>
  <w:style w:type="paragraph" w:styleId="CommentSubject">
    <w:name w:val="annotation subject"/>
    <w:basedOn w:val="CommentText"/>
    <w:next w:val="CommentText"/>
    <w:link w:val="CommentSubjectChar"/>
    <w:uiPriority w:val="99"/>
    <w:semiHidden/>
    <w:unhideWhenUsed/>
    <w:rsid w:val="00471D3F"/>
    <w:rPr>
      <w:b/>
      <w:bCs/>
    </w:rPr>
  </w:style>
  <w:style w:type="character" w:customStyle="1" w:styleId="CommentSubjectChar">
    <w:name w:val="Comment Subject Char"/>
    <w:basedOn w:val="CommentTextChar"/>
    <w:link w:val="CommentSubject"/>
    <w:uiPriority w:val="99"/>
    <w:semiHidden/>
    <w:rsid w:val="00471D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09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fvp.org/posts/creating-a-culture-of-giv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fvp.org/blogs/974/creating-a-culture-of-giving"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10805452C28941A098FCC1DEC063D3" ma:contentTypeVersion="27" ma:contentTypeDescription="Create a new document." ma:contentTypeScope="" ma:versionID="e0a73b8c98fa0b54af37cf6b3460ef7c">
  <xsd:schema xmlns:xsd="http://www.w3.org/2001/XMLSchema" xmlns:xs="http://www.w3.org/2001/XMLSchema" xmlns:p="http://schemas.microsoft.com/office/2006/metadata/properties" xmlns:ns2="f5d6f16c-4fb0-40e2-b18e-8e8e6bf3e95f" xmlns:ns3="3b0c182b-cb6a-4b71-bbb8-4d892b16d144" targetNamespace="http://schemas.microsoft.com/office/2006/metadata/properties" ma:root="true" ma:fieldsID="5bca1e88f63ce3d88ce2803f94c4b20a" ns2:_="" ns3:_="">
    <xsd:import namespace="f5d6f16c-4fb0-40e2-b18e-8e8e6bf3e95f"/>
    <xsd:import namespace="3b0c182b-cb6a-4b71-bbb8-4d892b16d144"/>
    <xsd:element name="properties">
      <xsd:complexType>
        <xsd:sequence>
          <xsd:element name="documentManagement">
            <xsd:complexType>
              <xsd:all>
                <xsd:element ref="ns2:MediaServiceMetadata" minOccurs="0"/>
                <xsd:element ref="ns2:MediaServiceFastMetadata" minOccurs="0"/>
                <xsd:element ref="ns2:Created0" minOccurs="0"/>
                <xsd:element ref="ns2:Created1" minOccurs="0"/>
                <xsd:element ref="ns2:Created2" minOccurs="0"/>
                <xsd:element ref="ns2:Created3" minOccurs="0"/>
                <xsd:element ref="ns2:Modified0" minOccurs="0"/>
                <xsd:element ref="ns2:Modified1" minOccurs="0"/>
                <xsd:element ref="ns2:Modified2" minOccurs="0"/>
                <xsd:element ref="ns2:Modified3" minOccurs="0"/>
                <xsd:element ref="ns2:Created4" minOccurs="0"/>
                <xsd:element ref="ns2:Modified4"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6f16c-4fb0-40e2-b18e-8e8e6bf3e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Created0" ma:index="10" nillable="true" ma:displayName="Created" ma:description="" ma:internalName="Created0">
      <xsd:simpleType>
        <xsd:restriction base="dms:Text">
          <xsd:maxLength value="255"/>
        </xsd:restriction>
      </xsd:simpleType>
    </xsd:element>
    <xsd:element name="Created1" ma:index="11" nillable="true" ma:displayName="Created" ma:description="" ma:internalName="Created1">
      <xsd:simpleType>
        <xsd:restriction base="dms:Text">
          <xsd:maxLength value="255"/>
        </xsd:restriction>
      </xsd:simpleType>
    </xsd:element>
    <xsd:element name="Created2" ma:index="12" nillable="true" ma:displayName="Created" ma:description="" ma:internalName="Created2">
      <xsd:simpleType>
        <xsd:restriction base="dms:Text">
          <xsd:maxLength value="255"/>
        </xsd:restriction>
      </xsd:simpleType>
    </xsd:element>
    <xsd:element name="Created3" ma:index="13" nillable="true" ma:displayName="Created" ma:description="" ma:internalName="Created3">
      <xsd:simpleType>
        <xsd:restriction base="dms:Text">
          <xsd:maxLength value="255"/>
        </xsd:restriction>
      </xsd:simpleType>
    </xsd:element>
    <xsd:element name="Modified0" ma:index="14" nillable="true" ma:displayName="Modified" ma:description="" ma:internalName="Modified0">
      <xsd:simpleType>
        <xsd:restriction base="dms:Text">
          <xsd:maxLength value="255"/>
        </xsd:restriction>
      </xsd:simpleType>
    </xsd:element>
    <xsd:element name="Modified1" ma:index="15" nillable="true" ma:displayName="Modified" ma:description="" ma:internalName="Modified1">
      <xsd:simpleType>
        <xsd:restriction base="dms:Text">
          <xsd:maxLength value="255"/>
        </xsd:restriction>
      </xsd:simpleType>
    </xsd:element>
    <xsd:element name="Modified2" ma:index="16" nillable="true" ma:displayName="Modified" ma:description="" ma:internalName="Modified2">
      <xsd:simpleType>
        <xsd:restriction base="dms:Text">
          <xsd:maxLength value="255"/>
        </xsd:restriction>
      </xsd:simpleType>
    </xsd:element>
    <xsd:element name="Modified3" ma:index="17" nillable="true" ma:displayName="Modified" ma:description="" ma:internalName="Modified3">
      <xsd:simpleType>
        <xsd:restriction base="dms:Text">
          <xsd:maxLength value="255"/>
        </xsd:restriction>
      </xsd:simpleType>
    </xsd:element>
    <xsd:element name="Created4" ma:index="18" nillable="true" ma:displayName="Created" ma:description="" ma:internalName="Created4">
      <xsd:simpleType>
        <xsd:restriction base="dms:Text">
          <xsd:maxLength value="255"/>
        </xsd:restriction>
      </xsd:simpleType>
    </xsd:element>
    <xsd:element name="Modified4" ma:index="19" nillable="true" ma:displayName="Modified" ma:description="" ma:internalName="Modified4">
      <xsd:simpleType>
        <xsd:restriction base="dms:Text">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AutoTags" ma:index="23" nillable="true" ma:displayName="Tags" ma:internalName="MediaServiceAutoTags"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MediaLengthInSeconds" ma:index="30" nillable="true" ma:displayName="MediaLengthInSeconds" ma:hidden="true" ma:internalName="MediaLengthInSeconds" ma:readOnly="true">
      <xsd:simpleType>
        <xsd:restriction base="dms:Unknow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6b2b5c8-b13f-4597-8e5b-74105fff3a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0c182b-cb6a-4b71-bbb8-4d892b16d144"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900ffaf2-3af2-4106-b0c7-98522bd604bd}" ma:internalName="TaxCatchAll" ma:showField="CatchAllData" ma:web="3b0c182b-cb6a-4b71-bbb8-4d892b16d1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ified3 xmlns="f5d6f16c-4fb0-40e2-b18e-8e8e6bf3e95f" xsi:nil="true"/>
    <Modified2 xmlns="f5d6f16c-4fb0-40e2-b18e-8e8e6bf3e95f" xsi:nil="true"/>
    <Modified1 xmlns="f5d6f16c-4fb0-40e2-b18e-8e8e6bf3e95f" xsi:nil="true"/>
    <Created0 xmlns="f5d6f16c-4fb0-40e2-b18e-8e8e6bf3e95f" xsi:nil="true"/>
    <Modified0 xmlns="f5d6f16c-4fb0-40e2-b18e-8e8e6bf3e95f" xsi:nil="true"/>
    <Created1 xmlns="f5d6f16c-4fb0-40e2-b18e-8e8e6bf3e95f" xsi:nil="true"/>
    <Modified4 xmlns="f5d6f16c-4fb0-40e2-b18e-8e8e6bf3e95f" xsi:nil="true"/>
    <Created2 xmlns="f5d6f16c-4fb0-40e2-b18e-8e8e6bf3e95f" xsi:nil="true"/>
    <Created3 xmlns="f5d6f16c-4fb0-40e2-b18e-8e8e6bf3e95f" xsi:nil="true"/>
    <Created4 xmlns="f5d6f16c-4fb0-40e2-b18e-8e8e6bf3e95f" xsi:nil="true"/>
    <TaxCatchAll xmlns="3b0c182b-cb6a-4b71-bbb8-4d892b16d144" xsi:nil="true"/>
    <lcf76f155ced4ddcb4097134ff3c332f xmlns="f5d6f16c-4fb0-40e2-b18e-8e8e6bf3e9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7D963E-2F3B-43CA-ABB5-90A26E5F45B4}"/>
</file>

<file path=customXml/itemProps2.xml><?xml version="1.0" encoding="utf-8"?>
<ds:datastoreItem xmlns:ds="http://schemas.openxmlformats.org/officeDocument/2006/customXml" ds:itemID="{32F8CB99-9B15-41ED-ACD2-D1FFE050C978}"/>
</file>

<file path=customXml/itemProps3.xml><?xml version="1.0" encoding="utf-8"?>
<ds:datastoreItem xmlns:ds="http://schemas.openxmlformats.org/officeDocument/2006/customXml" ds:itemID="{7071FF50-188F-4C9A-92D4-C7F28A823584}"/>
</file>

<file path=docProps/app.xml><?xml version="1.0" encoding="utf-8"?>
<Properties xmlns="http://schemas.openxmlformats.org/officeDocument/2006/extended-properties" xmlns:vt="http://schemas.openxmlformats.org/officeDocument/2006/docPropsVTypes">
  <Template>Normal</Template>
  <TotalTime>227</TotalTime>
  <Pages>3</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Simonton</dc:creator>
  <cp:lastModifiedBy>Julie Simonton</cp:lastModifiedBy>
  <cp:revision>28</cp:revision>
  <cp:lastPrinted>2016-05-18T15:18:00Z</cp:lastPrinted>
  <dcterms:created xsi:type="dcterms:W3CDTF">2016-05-18T17:27:00Z</dcterms:created>
  <dcterms:modified xsi:type="dcterms:W3CDTF">2017-06-01T19:57:00Z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0x0101007D10805452C28941A098FCC1DEC063D3</vt:lpwstr>
  </property>
</Properties>
</file>